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9044F1" w:rsidRDefault="00096865" w:rsidP="00B46D58">
      <w:pPr>
        <w:pStyle w:val="BodyText"/>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F13AC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ЗАКУПКE У ОДНОГО ЛИЦА, ОБУСЛОВЛЕННАЯ БЕЗОТЛАГАТЕЛЬНОСТЬЮ</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760B37"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760B37" w:rsidRPr="00760B37">
        <w:rPr>
          <w:rFonts w:ascii="GHEA Grapalat" w:hAnsi="GHEA Grapalat"/>
          <w:i w:val="0"/>
          <w:sz w:val="24"/>
          <w:szCs w:val="24"/>
        </w:rPr>
        <w:t>1</w:t>
      </w:r>
      <w:r w:rsidR="00F13ACE" w:rsidRPr="00F13ACE">
        <w:rPr>
          <w:rFonts w:ascii="GHEA Grapalat" w:hAnsi="GHEA Grapalat"/>
          <w:i w:val="0"/>
          <w:sz w:val="24"/>
          <w:szCs w:val="24"/>
        </w:rPr>
        <w:t>5</w:t>
      </w:r>
      <w:r w:rsidR="00760B37" w:rsidRPr="00760B37">
        <w:rPr>
          <w:rFonts w:ascii="GHEA Grapalat" w:hAnsi="GHEA Grapalat"/>
          <w:i w:val="0"/>
          <w:sz w:val="24"/>
          <w:szCs w:val="24"/>
        </w:rPr>
        <w:t xml:space="preserve"> февраля 2022</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w:t>
      </w:r>
      <w:r w:rsidR="00760B37" w:rsidRPr="00760B37">
        <w:rPr>
          <w:rFonts w:ascii="GHEA Grapalat" w:hAnsi="GHEA Grapalat"/>
          <w:i w:val="0"/>
          <w:sz w:val="24"/>
          <w:szCs w:val="24"/>
        </w:rPr>
        <w:t>1</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60B37" w:rsidRPr="00760B37">
        <w:rPr>
          <w:rFonts w:ascii="GHEA Grapalat" w:hAnsi="GHEA Grapalat"/>
          <w:i w:val="0"/>
          <w:sz w:val="24"/>
          <w:szCs w:val="24"/>
        </w:rPr>
        <w:t>114М-ХМААПДБ-22/06</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760B37">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760B37" w:rsidRPr="00760B37">
        <w:rPr>
          <w:rFonts w:ascii="GHEA Grapalat" w:hAnsi="GHEA Grapalat"/>
          <w:i w:val="0"/>
          <w:sz w:val="24"/>
          <w:szCs w:val="24"/>
        </w:rPr>
        <w:t>ОНО "Детский сад-ясли</w:t>
      </w:r>
      <w:r w:rsidR="00760B37" w:rsidRPr="00760B37">
        <w:rPr>
          <w:rFonts w:ascii="Calibri" w:hAnsi="Calibri" w:cs="Calibri"/>
          <w:i w:val="0"/>
          <w:sz w:val="24"/>
          <w:szCs w:val="24"/>
        </w:rPr>
        <w:t> </w:t>
      </w:r>
      <w:r w:rsidR="00760B37" w:rsidRPr="00760B37">
        <w:rPr>
          <w:rFonts w:ascii="GHEA Grapalat" w:hAnsi="GHEA Grapalat"/>
          <w:i w:val="0"/>
          <w:sz w:val="24"/>
          <w:szCs w:val="24"/>
        </w:rPr>
        <w:t>N</w:t>
      </w:r>
      <w:r w:rsidR="00760B37" w:rsidRPr="00760B37">
        <w:rPr>
          <w:rFonts w:ascii="Calibri" w:hAnsi="Calibri" w:cs="Calibri"/>
          <w:i w:val="0"/>
          <w:sz w:val="24"/>
          <w:szCs w:val="24"/>
        </w:rPr>
        <w:t> </w:t>
      </w:r>
      <w:r w:rsidR="00760B37" w:rsidRPr="00760B37">
        <w:rPr>
          <w:rFonts w:ascii="GHEA Grapalat" w:hAnsi="GHEA Grapalat"/>
          <w:i w:val="0"/>
          <w:sz w:val="24"/>
          <w:szCs w:val="24"/>
        </w:rPr>
        <w:t xml:space="preserve">114 </w:t>
      </w:r>
      <w:r w:rsidR="00760B37" w:rsidRPr="00760B37">
        <w:rPr>
          <w:rFonts w:ascii="GHEA Grapalat" w:hAnsi="GHEA Grapalat" w:cs="GHEA Grapalat"/>
          <w:i w:val="0"/>
          <w:sz w:val="24"/>
          <w:szCs w:val="24"/>
        </w:rPr>
        <w:t>города</w:t>
      </w:r>
      <w:r w:rsidR="00760B37" w:rsidRPr="00760B37">
        <w:rPr>
          <w:rFonts w:ascii="Calibri" w:hAnsi="Calibri" w:cs="Calibri"/>
          <w:i w:val="0"/>
          <w:sz w:val="24"/>
          <w:szCs w:val="24"/>
        </w:rPr>
        <w:t> </w:t>
      </w:r>
      <w:r w:rsidR="00760B37" w:rsidRPr="00760B37">
        <w:rPr>
          <w:rFonts w:ascii="GHEA Grapalat" w:hAnsi="GHEA Grapalat" w:cs="GHEA Grapalat"/>
          <w:i w:val="0"/>
          <w:sz w:val="24"/>
          <w:szCs w:val="24"/>
        </w:rPr>
        <w:t>Еревана</w:t>
      </w:r>
      <w:r w:rsidR="00760B37" w:rsidRPr="00760B37">
        <w:rPr>
          <w:rFonts w:ascii="GHEA Grapalat" w:hAnsi="GHEA Grapalat"/>
          <w:i w:val="0"/>
          <w:sz w:val="24"/>
          <w:szCs w:val="24"/>
        </w:rPr>
        <w:t>"</w:t>
      </w:r>
      <w:r w:rsidRPr="009044F1">
        <w:rPr>
          <w:rFonts w:ascii="GHEA Grapalat" w:hAnsi="GHEA Grapalat"/>
          <w:i w:val="0"/>
          <w:sz w:val="24"/>
          <w:szCs w:val="24"/>
        </w:rPr>
        <w:t>, находящийся по адресу:</w:t>
      </w:r>
      <w:r w:rsidR="00760B37" w:rsidRPr="00760B37">
        <w:rPr>
          <w:rFonts w:ascii="GHEA Grapalat" w:hAnsi="GHEA Grapalat"/>
          <w:i w:val="0"/>
          <w:sz w:val="24"/>
          <w:szCs w:val="24"/>
        </w:rPr>
        <w:t xml:space="preserve"> Ереван, Нор Норк</w:t>
      </w:r>
      <w:r w:rsidR="00760B37" w:rsidRPr="00760B37">
        <w:rPr>
          <w:rFonts w:ascii="Calibri" w:hAnsi="Calibri" w:cs="Calibri"/>
          <w:i w:val="0"/>
          <w:sz w:val="24"/>
          <w:szCs w:val="24"/>
        </w:rPr>
        <w:t> </w:t>
      </w:r>
      <w:r w:rsidR="00760B37" w:rsidRPr="00760B37">
        <w:rPr>
          <w:rFonts w:ascii="GHEA Grapalat" w:hAnsi="GHEA Grapalat"/>
          <w:i w:val="0"/>
          <w:sz w:val="24"/>
          <w:szCs w:val="24"/>
        </w:rPr>
        <w:t xml:space="preserve"> </w:t>
      </w:r>
      <w:r w:rsidR="00760B37" w:rsidRPr="00760B37">
        <w:rPr>
          <w:rFonts w:ascii="GHEA Grapalat" w:hAnsi="GHEA Grapalat" w:cs="GHEA Grapalat"/>
          <w:i w:val="0"/>
          <w:sz w:val="24"/>
          <w:szCs w:val="24"/>
        </w:rPr>
        <w:t>улица</w:t>
      </w:r>
      <w:r w:rsidR="00760B37" w:rsidRPr="00760B37">
        <w:rPr>
          <w:rFonts w:ascii="GHEA Grapalat" w:hAnsi="GHEA Grapalat"/>
          <w:i w:val="0"/>
          <w:sz w:val="24"/>
          <w:szCs w:val="24"/>
        </w:rPr>
        <w:t xml:space="preserve"> </w:t>
      </w:r>
      <w:r w:rsidR="00760B37" w:rsidRPr="00760B37">
        <w:rPr>
          <w:rFonts w:ascii="GHEA Grapalat" w:hAnsi="GHEA Grapalat" w:cs="GHEA Grapalat"/>
          <w:i w:val="0"/>
          <w:sz w:val="24"/>
          <w:szCs w:val="24"/>
        </w:rPr>
        <w:t>Шопрона</w:t>
      </w:r>
      <w:r w:rsidR="00760B37" w:rsidRPr="00760B37">
        <w:rPr>
          <w:rFonts w:ascii="GHEA Grapalat" w:hAnsi="GHEA Grapalat"/>
          <w:i w:val="0"/>
          <w:sz w:val="24"/>
          <w:szCs w:val="24"/>
        </w:rPr>
        <w:t xml:space="preserve"> 6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760B37" w:rsidP="00B46D58">
      <w:pPr>
        <w:pStyle w:val="BodyTextIndent"/>
        <w:widowControl w:val="0"/>
        <w:spacing w:line="240" w:lineRule="auto"/>
        <w:ind w:firstLine="0"/>
        <w:rPr>
          <w:rFonts w:ascii="GHEA Grapalat" w:hAnsi="GHEA Grapalat"/>
          <w:i w:val="0"/>
          <w:sz w:val="24"/>
          <w:szCs w:val="24"/>
        </w:rPr>
      </w:pPr>
      <w:r w:rsidRPr="00760B37">
        <w:rPr>
          <w:rFonts w:ascii="GHEA Grapalat" w:hAnsi="GHEA Grapalat"/>
          <w:i w:val="0"/>
          <w:sz w:val="24"/>
          <w:szCs w:val="24"/>
        </w:rPr>
        <w:t xml:space="preserve">Продуктов питания </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760B37" w:rsidRPr="00760B37">
        <w:rPr>
          <w:rFonts w:ascii="GHEA Grapalat" w:hAnsi="GHEA Grapalat"/>
          <w:i w:val="0"/>
          <w:sz w:val="24"/>
          <w:szCs w:val="24"/>
        </w:rPr>
        <w:t>11։00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760B37">
        <w:rPr>
          <w:rFonts w:ascii="GHEA Grapalat" w:hAnsi="GHEA Grapalat"/>
          <w:i w:val="0"/>
          <w:sz w:val="24"/>
          <w:szCs w:val="24"/>
        </w:rPr>
        <w:t>2</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760B37">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lastRenderedPageBreak/>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760B37" w:rsidRPr="00760B37">
        <w:rPr>
          <w:rFonts w:ascii="GHEA Grapalat" w:hAnsi="GHEA Grapalat"/>
          <w:i w:val="0"/>
          <w:spacing w:val="6"/>
          <w:sz w:val="24"/>
          <w:szCs w:val="24"/>
        </w:rPr>
        <w:t>Ереван, Нор Норк</w:t>
      </w:r>
      <w:r w:rsidR="00760B37" w:rsidRPr="00760B37">
        <w:rPr>
          <w:rFonts w:ascii="Calibri" w:hAnsi="Calibri" w:cs="Calibri"/>
          <w:i w:val="0"/>
          <w:spacing w:val="6"/>
          <w:sz w:val="24"/>
          <w:szCs w:val="24"/>
        </w:rPr>
        <w:t> </w:t>
      </w:r>
      <w:r w:rsidR="00760B37" w:rsidRPr="00760B37">
        <w:rPr>
          <w:rFonts w:ascii="GHEA Grapalat" w:hAnsi="GHEA Grapalat"/>
          <w:i w:val="0"/>
          <w:spacing w:val="6"/>
          <w:sz w:val="24"/>
          <w:szCs w:val="24"/>
        </w:rPr>
        <w:t xml:space="preserve"> </w:t>
      </w:r>
      <w:r w:rsidR="00760B37" w:rsidRPr="00760B37">
        <w:rPr>
          <w:rFonts w:ascii="GHEA Grapalat" w:hAnsi="GHEA Grapalat" w:cs="GHEA Grapalat"/>
          <w:i w:val="0"/>
          <w:spacing w:val="6"/>
          <w:sz w:val="24"/>
          <w:szCs w:val="24"/>
        </w:rPr>
        <w:t>улица</w:t>
      </w:r>
      <w:r w:rsidR="00760B37" w:rsidRPr="00760B37">
        <w:rPr>
          <w:rFonts w:ascii="GHEA Grapalat" w:hAnsi="GHEA Grapalat"/>
          <w:i w:val="0"/>
          <w:spacing w:val="6"/>
          <w:sz w:val="24"/>
          <w:szCs w:val="24"/>
        </w:rPr>
        <w:t xml:space="preserve"> </w:t>
      </w:r>
      <w:r w:rsidR="00760B37" w:rsidRPr="00760B37">
        <w:rPr>
          <w:rFonts w:ascii="GHEA Grapalat" w:hAnsi="GHEA Grapalat" w:cs="GHEA Grapalat"/>
          <w:i w:val="0"/>
          <w:spacing w:val="6"/>
          <w:sz w:val="24"/>
          <w:szCs w:val="24"/>
        </w:rPr>
        <w:t>Шопрона</w:t>
      </w:r>
      <w:r w:rsidR="00760B37" w:rsidRPr="00760B37">
        <w:rPr>
          <w:rFonts w:ascii="GHEA Grapalat" w:hAnsi="GHEA Grapalat"/>
          <w:i w:val="0"/>
          <w:spacing w:val="6"/>
          <w:sz w:val="24"/>
          <w:szCs w:val="24"/>
        </w:rPr>
        <w:t xml:space="preserve"> 6</w:t>
      </w:r>
      <w:r w:rsidR="00760B37">
        <w:rPr>
          <w:rFonts w:ascii="GHEA Grapalat" w:hAnsi="GHEA Grapalat"/>
          <w:i w:val="0"/>
          <w:spacing w:val="6"/>
          <w:sz w:val="24"/>
          <w:szCs w:val="24"/>
        </w:rPr>
        <w:t xml:space="preserve"> </w:t>
      </w:r>
      <w:r w:rsidRPr="000F0CA8">
        <w:rPr>
          <w:rFonts w:ascii="GHEA Grapalat" w:hAnsi="GHEA Grapalat"/>
          <w:i w:val="0"/>
          <w:sz w:val="24"/>
          <w:szCs w:val="24"/>
        </w:rPr>
        <w:t xml:space="preserve">в документарной форме, до </w:t>
      </w:r>
      <w:r w:rsidR="00760B37" w:rsidRPr="00760B37">
        <w:rPr>
          <w:rFonts w:ascii="GHEA Grapalat" w:hAnsi="GHEA Grapalat"/>
          <w:i w:val="0"/>
          <w:sz w:val="24"/>
          <w:szCs w:val="24"/>
        </w:rPr>
        <w:t xml:space="preserve">11։00 </w:t>
      </w:r>
      <w:r w:rsidRPr="000F0CA8">
        <w:rPr>
          <w:rFonts w:ascii="GHEA Grapalat" w:hAnsi="GHEA Grapalat"/>
          <w:i w:val="0"/>
          <w:sz w:val="24"/>
          <w:szCs w:val="24"/>
        </w:rPr>
        <w:t xml:space="preserve">часов </w:t>
      </w:r>
      <w:r w:rsidR="00760B37">
        <w:rPr>
          <w:rFonts w:ascii="GHEA Grapalat" w:hAnsi="GHEA Grapalat"/>
          <w:i w:val="0"/>
          <w:sz w:val="24"/>
          <w:szCs w:val="24"/>
        </w:rPr>
        <w:t>2</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760B37" w:rsidRPr="00760B37">
        <w:rPr>
          <w:rFonts w:ascii="GHEA Grapalat" w:hAnsi="GHEA Grapalat"/>
          <w:i w:val="0"/>
          <w:sz w:val="24"/>
          <w:szCs w:val="24"/>
        </w:rPr>
        <w:t>Ереван, Нор Норк</w:t>
      </w:r>
      <w:r w:rsidR="00760B37" w:rsidRPr="00760B37">
        <w:rPr>
          <w:rFonts w:ascii="Calibri" w:hAnsi="Calibri" w:cs="Calibri"/>
          <w:i w:val="0"/>
          <w:sz w:val="24"/>
          <w:szCs w:val="24"/>
        </w:rPr>
        <w:t> </w:t>
      </w:r>
      <w:r w:rsidR="00760B37" w:rsidRPr="00760B37">
        <w:rPr>
          <w:rFonts w:ascii="GHEA Grapalat" w:hAnsi="GHEA Grapalat"/>
          <w:i w:val="0"/>
          <w:sz w:val="24"/>
          <w:szCs w:val="24"/>
        </w:rPr>
        <w:t xml:space="preserve"> </w:t>
      </w:r>
      <w:r w:rsidR="00760B37" w:rsidRPr="00760B37">
        <w:rPr>
          <w:rFonts w:ascii="GHEA Grapalat" w:hAnsi="GHEA Grapalat" w:cs="GHEA Grapalat"/>
          <w:i w:val="0"/>
          <w:sz w:val="24"/>
          <w:szCs w:val="24"/>
        </w:rPr>
        <w:t>улица</w:t>
      </w:r>
      <w:r w:rsidR="00760B37" w:rsidRPr="00760B37">
        <w:rPr>
          <w:rFonts w:ascii="GHEA Grapalat" w:hAnsi="GHEA Grapalat"/>
          <w:i w:val="0"/>
          <w:sz w:val="24"/>
          <w:szCs w:val="24"/>
        </w:rPr>
        <w:t xml:space="preserve"> </w:t>
      </w:r>
      <w:r w:rsidR="00760B37" w:rsidRPr="00760B37">
        <w:rPr>
          <w:rFonts w:ascii="GHEA Grapalat" w:hAnsi="GHEA Grapalat" w:cs="GHEA Grapalat"/>
          <w:i w:val="0"/>
          <w:sz w:val="24"/>
          <w:szCs w:val="24"/>
        </w:rPr>
        <w:t>Шопрона</w:t>
      </w:r>
      <w:r w:rsidR="00760B37" w:rsidRPr="00760B37">
        <w:rPr>
          <w:rFonts w:ascii="GHEA Grapalat" w:hAnsi="GHEA Grapalat"/>
          <w:i w:val="0"/>
          <w:sz w:val="24"/>
          <w:szCs w:val="24"/>
        </w:rPr>
        <w:t xml:space="preserve"> 6</w:t>
      </w:r>
      <w:r w:rsidRPr="000F0CA8">
        <w:rPr>
          <w:rFonts w:ascii="GHEA Grapalat" w:hAnsi="GHEA Grapalat"/>
          <w:i w:val="0"/>
          <w:sz w:val="24"/>
          <w:szCs w:val="24"/>
        </w:rPr>
        <w:t xml:space="preserve">, в </w:t>
      </w:r>
      <w:r w:rsidR="00760B37" w:rsidRPr="00760B37">
        <w:rPr>
          <w:rFonts w:ascii="GHEA Grapalat" w:hAnsi="GHEA Grapalat"/>
          <w:i w:val="0"/>
          <w:sz w:val="24"/>
          <w:szCs w:val="24"/>
        </w:rPr>
        <w:t>11։00</w:t>
      </w:r>
      <w:r>
        <w:rPr>
          <w:rFonts w:ascii="GHEA Grapalat" w:hAnsi="GHEA Grapalat"/>
          <w:i w:val="0"/>
          <w:sz w:val="24"/>
          <w:szCs w:val="24"/>
        </w:rPr>
        <w:t xml:space="preserve"> часов </w:t>
      </w:r>
      <w:r w:rsidR="00760B37" w:rsidRPr="00760B37">
        <w:rPr>
          <w:rFonts w:ascii="GHEA Grapalat" w:hAnsi="GHEA Grapalat"/>
          <w:i w:val="0"/>
          <w:sz w:val="24"/>
          <w:szCs w:val="24"/>
        </w:rPr>
        <w:t>1</w:t>
      </w:r>
      <w:r w:rsidR="00F13ACE">
        <w:rPr>
          <w:rFonts w:ascii="GHEA Grapalat" w:hAnsi="GHEA Grapalat"/>
          <w:i w:val="0"/>
          <w:sz w:val="24"/>
          <w:szCs w:val="24"/>
          <w:lang w:val="en-US"/>
        </w:rPr>
        <w:t>7</w:t>
      </w:r>
      <w:r w:rsidR="00760B37" w:rsidRPr="00760B37">
        <w:rPr>
          <w:rFonts w:ascii="GHEA Grapalat" w:hAnsi="GHEA Grapalat"/>
          <w:i w:val="0"/>
          <w:sz w:val="24"/>
          <w:szCs w:val="24"/>
        </w:rPr>
        <w:t xml:space="preserve"> февраля 2022</w:t>
      </w:r>
      <w:r w:rsidR="00760B37">
        <w:rPr>
          <w:rFonts w:ascii="GHEA Grapalat" w:hAnsi="GHEA Grapalat"/>
          <w:i w:val="0"/>
          <w:sz w:val="24"/>
          <w:szCs w:val="24"/>
        </w:rPr>
        <w:t xml:space="preserve"> г</w:t>
      </w:r>
      <w:r>
        <w:rPr>
          <w:rFonts w:ascii="GHEA Grapalat" w:hAnsi="GHEA Grapalat"/>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754697" w:rsidRPr="003A1EBB" w:rsidRDefault="00754697" w:rsidP="00760B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760B37" w:rsidRPr="00760B37">
        <w:rPr>
          <w:rFonts w:ascii="GHEA Grapalat" w:hAnsi="GHEA Grapalat"/>
          <w:i w:val="0"/>
          <w:sz w:val="24"/>
          <w:szCs w:val="24"/>
        </w:rPr>
        <w:t>Цолак Акопян</w:t>
      </w:r>
    </w:p>
    <w:p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760B37" w:rsidRPr="00760B37">
        <w:rPr>
          <w:rFonts w:ascii="GHEA Grapalat" w:hAnsi="GHEA Grapalat"/>
          <w:i w:val="0"/>
          <w:sz w:val="24"/>
          <w:szCs w:val="24"/>
        </w:rPr>
        <w:t>093 36 06 30</w:t>
      </w:r>
    </w:p>
    <w:p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760B37" w:rsidRPr="00760B37">
        <w:rPr>
          <w:rFonts w:ascii="GHEA Grapalat" w:hAnsi="GHEA Grapalat"/>
          <w:i w:val="0"/>
          <w:sz w:val="24"/>
          <w:szCs w:val="24"/>
        </w:rPr>
        <w:t>tsolak.hakobyan@yahoo.com</w:t>
      </w:r>
    </w:p>
    <w:p w:rsidR="00754697" w:rsidRPr="009044F1" w:rsidRDefault="00754697" w:rsidP="00B46D58">
      <w:pPr>
        <w:pStyle w:val="BodyTextIndent"/>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 xml:space="preserve">Заказчик </w:t>
      </w:r>
      <w:r w:rsidR="00760B37" w:rsidRPr="00760B37">
        <w:rPr>
          <w:rFonts w:ascii="GHEA Grapalat" w:hAnsi="GHEA Grapalat"/>
          <w:i w:val="0"/>
          <w:sz w:val="24"/>
          <w:szCs w:val="24"/>
        </w:rPr>
        <w:t>ОНО "Детский сад-ясли</w:t>
      </w:r>
      <w:r w:rsidR="00760B37" w:rsidRPr="00760B37">
        <w:rPr>
          <w:rFonts w:ascii="Calibri" w:hAnsi="Calibri" w:cs="Calibri"/>
          <w:i w:val="0"/>
          <w:sz w:val="24"/>
          <w:szCs w:val="24"/>
        </w:rPr>
        <w:t> </w:t>
      </w:r>
      <w:r w:rsidR="00760B37" w:rsidRPr="00760B37">
        <w:rPr>
          <w:rFonts w:ascii="GHEA Grapalat" w:hAnsi="GHEA Grapalat"/>
          <w:i w:val="0"/>
          <w:sz w:val="24"/>
          <w:szCs w:val="24"/>
        </w:rPr>
        <w:t>N</w:t>
      </w:r>
      <w:r w:rsidR="00760B37" w:rsidRPr="00760B37">
        <w:rPr>
          <w:rFonts w:ascii="Calibri" w:hAnsi="Calibri" w:cs="Calibri"/>
          <w:i w:val="0"/>
          <w:sz w:val="24"/>
          <w:szCs w:val="24"/>
        </w:rPr>
        <w:t> </w:t>
      </w:r>
      <w:r w:rsidR="00760B37" w:rsidRPr="00760B37">
        <w:rPr>
          <w:rFonts w:ascii="GHEA Grapalat" w:hAnsi="GHEA Grapalat"/>
          <w:i w:val="0"/>
          <w:sz w:val="24"/>
          <w:szCs w:val="24"/>
        </w:rPr>
        <w:t xml:space="preserve">114 </w:t>
      </w:r>
      <w:r w:rsidR="00760B37" w:rsidRPr="00760B37">
        <w:rPr>
          <w:rFonts w:ascii="GHEA Grapalat" w:hAnsi="GHEA Grapalat" w:cs="GHEA Grapalat"/>
          <w:i w:val="0"/>
          <w:sz w:val="24"/>
          <w:szCs w:val="24"/>
        </w:rPr>
        <w:t>города</w:t>
      </w:r>
      <w:r w:rsidR="00760B37" w:rsidRPr="00760B37">
        <w:rPr>
          <w:rFonts w:ascii="Calibri" w:hAnsi="Calibri" w:cs="Calibri"/>
          <w:i w:val="0"/>
          <w:sz w:val="24"/>
          <w:szCs w:val="24"/>
        </w:rPr>
        <w:t> </w:t>
      </w:r>
      <w:r w:rsidR="00760B37" w:rsidRPr="00760B37">
        <w:rPr>
          <w:rFonts w:ascii="GHEA Grapalat" w:hAnsi="GHEA Grapalat" w:cs="GHEA Grapalat"/>
          <w:i w:val="0"/>
          <w:sz w:val="24"/>
          <w:szCs w:val="24"/>
        </w:rPr>
        <w:t>Еревана</w:t>
      </w:r>
      <w:r w:rsidR="00760B37" w:rsidRPr="00760B37">
        <w:rPr>
          <w:rFonts w:ascii="GHEA Grapalat" w:hAnsi="GHEA Grapalat"/>
          <w:i w:val="0"/>
          <w:sz w:val="24"/>
          <w:szCs w:val="24"/>
        </w:rPr>
        <w:t>"</w:t>
      </w:r>
    </w:p>
    <w:p w:rsidR="00915A97" w:rsidRPr="00D5443D" w:rsidRDefault="001F1DF7" w:rsidP="00B46D58">
      <w:pPr>
        <w:pStyle w:val="BodyTextIndent"/>
        <w:widowControl w:val="0"/>
        <w:spacing w:after="160" w:line="240" w:lineRule="auto"/>
        <w:ind w:left="3969" w:firstLine="0"/>
        <w:rPr>
          <w:rFonts w:ascii="GHEA Grapalat" w:hAnsi="GHEA Grapalat"/>
          <w:i w:val="0"/>
          <w:sz w:val="16"/>
          <w:szCs w:val="16"/>
        </w:rPr>
      </w:pPr>
      <w:r w:rsidRPr="00915A97">
        <w:rPr>
          <w:rFonts w:ascii="GHEA Grapalat" w:hAnsi="GHEA Grapalat"/>
          <w:i w:val="0"/>
          <w:sz w:val="16"/>
          <w:szCs w:val="16"/>
        </w:rPr>
        <w:t>Н</w:t>
      </w:r>
      <w:r w:rsidR="009F18D0" w:rsidRPr="00915A97">
        <w:rPr>
          <w:rFonts w:ascii="GHEA Grapalat" w:hAnsi="GHEA Grapalat"/>
          <w:i w:val="0"/>
          <w:sz w:val="16"/>
          <w:szCs w:val="16"/>
        </w:rPr>
        <w:t>аименование</w:t>
      </w:r>
      <w:r>
        <w:rPr>
          <w:rFonts w:ascii="GHEA Grapalat" w:hAnsi="GHEA Grapalat"/>
          <w:i w:val="0"/>
          <w:sz w:val="16"/>
          <w:szCs w:val="16"/>
          <w:lang w:val="hy-AM"/>
        </w:rPr>
        <w:t xml:space="preserve"> </w:t>
      </w:r>
      <w:r w:rsidR="00915A97">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F13ACE">
        <w:rPr>
          <w:rFonts w:ascii="GHEA Grapalat" w:hAnsi="GHEA Grapalat"/>
        </w:rPr>
        <w:t>закупки у одного лица, обусловленная безотлагательностью</w:t>
      </w:r>
      <w:r w:rsidR="001B32D9" w:rsidRPr="001B32D9">
        <w:rPr>
          <w:rFonts w:ascii="GHEA Grapalat" w:hAnsi="GHEA Grapalat" w:cs="Sylfaen"/>
          <w:i/>
        </w:rPr>
        <w:br/>
      </w:r>
      <w:r w:rsidR="00096865" w:rsidRPr="009044F1">
        <w:rPr>
          <w:rFonts w:ascii="GHEA Grapalat" w:hAnsi="GHEA Grapalat"/>
          <w:i/>
        </w:rPr>
        <w:t xml:space="preserve">под кодом </w:t>
      </w:r>
      <w:r w:rsidR="00760B37" w:rsidRPr="00760B37">
        <w:rPr>
          <w:rFonts w:ascii="GHEA Grapalat" w:hAnsi="GHEA Grapalat"/>
          <w:i/>
        </w:rPr>
        <w:t>114М-ХМААПДБ-22/06</w:t>
      </w:r>
      <w:r w:rsidR="001B32D9" w:rsidRPr="001B32D9">
        <w:rPr>
          <w:rFonts w:ascii="GHEA Grapalat" w:hAnsi="GHEA Grapalat" w:cs="Times Armenian"/>
          <w:i/>
        </w:rPr>
        <w:br/>
      </w:r>
      <w:r w:rsidR="00A46F92">
        <w:rPr>
          <w:rFonts w:ascii="GHEA Grapalat" w:hAnsi="GHEA Grapalat"/>
          <w:i/>
        </w:rPr>
        <w:t xml:space="preserve">№ </w:t>
      </w:r>
      <w:r w:rsidR="00096865" w:rsidRPr="009044F1">
        <w:rPr>
          <w:rFonts w:ascii="GHEA Grapalat" w:hAnsi="GHEA Grapalat"/>
          <w:i/>
        </w:rPr>
        <w:t>___</w:t>
      </w:r>
      <w:r w:rsidR="00760B37">
        <w:rPr>
          <w:rFonts w:ascii="GHEA Grapalat" w:hAnsi="GHEA Grapalat"/>
          <w:i/>
        </w:rPr>
        <w:t>1</w:t>
      </w:r>
      <w:r w:rsidR="00096865" w:rsidRPr="009044F1">
        <w:rPr>
          <w:rFonts w:ascii="GHEA Grapalat" w:hAnsi="GHEA Grapalat"/>
          <w:i/>
        </w:rPr>
        <w:t xml:space="preserve">____ от </w:t>
      </w:r>
      <w:r w:rsidR="00760B37" w:rsidRPr="00760B37">
        <w:rPr>
          <w:rFonts w:ascii="GHEA Grapalat" w:hAnsi="GHEA Grapalat"/>
          <w:i/>
        </w:rPr>
        <w:t>1</w:t>
      </w:r>
      <w:r w:rsidR="00F13ACE" w:rsidRPr="00F13ACE">
        <w:rPr>
          <w:rFonts w:ascii="GHEA Grapalat" w:hAnsi="GHEA Grapalat"/>
          <w:i/>
        </w:rPr>
        <w:t>5</w:t>
      </w:r>
      <w:r w:rsidR="00760B37" w:rsidRPr="00760B37">
        <w:rPr>
          <w:rFonts w:ascii="GHEA Grapalat" w:hAnsi="GHEA Grapalat"/>
          <w:i/>
        </w:rPr>
        <w:t xml:space="preserve"> февраля 2022</w:t>
      </w:r>
      <w:r w:rsidR="00760B37">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760B37" w:rsidP="00B46D58">
      <w:pPr>
        <w:pStyle w:val="BodyText"/>
        <w:widowControl w:val="0"/>
        <w:spacing w:after="160"/>
        <w:ind w:right="-7" w:firstLine="567"/>
        <w:jc w:val="center"/>
        <w:rPr>
          <w:rFonts w:ascii="GHEA Grapalat" w:hAnsi="GHEA Grapalat"/>
        </w:rPr>
      </w:pPr>
      <w:r w:rsidRPr="00760B37">
        <w:rPr>
          <w:rFonts w:ascii="GHEA Grapalat" w:hAnsi="GHEA Grapalat"/>
          <w:i/>
        </w:rPr>
        <w:t>ОНО "Детский сад-ясли</w:t>
      </w:r>
      <w:r w:rsidRPr="00760B37">
        <w:rPr>
          <w:rFonts w:ascii="Calibri" w:hAnsi="Calibri" w:cs="Calibri"/>
          <w:i/>
        </w:rPr>
        <w:t> </w:t>
      </w:r>
      <w:r w:rsidRPr="00760B37">
        <w:rPr>
          <w:rFonts w:ascii="GHEA Grapalat" w:hAnsi="GHEA Grapalat"/>
          <w:i/>
        </w:rPr>
        <w:t>N</w:t>
      </w:r>
      <w:r w:rsidRPr="00760B37">
        <w:rPr>
          <w:rFonts w:ascii="Calibri" w:hAnsi="Calibri" w:cs="Calibri"/>
          <w:i/>
        </w:rPr>
        <w:t> </w:t>
      </w:r>
      <w:r w:rsidRPr="00760B37">
        <w:rPr>
          <w:rFonts w:ascii="GHEA Grapalat" w:hAnsi="GHEA Grapalat"/>
          <w:i/>
        </w:rPr>
        <w:t xml:space="preserve">114 </w:t>
      </w:r>
      <w:r w:rsidRPr="00760B37">
        <w:rPr>
          <w:rFonts w:ascii="GHEA Grapalat" w:hAnsi="GHEA Grapalat" w:cs="GHEA Grapalat"/>
          <w:i/>
        </w:rPr>
        <w:t>города</w:t>
      </w:r>
      <w:r w:rsidRPr="00760B37">
        <w:rPr>
          <w:rFonts w:ascii="Calibri" w:hAnsi="Calibri" w:cs="Calibri"/>
          <w:i/>
        </w:rPr>
        <w:t> </w:t>
      </w:r>
      <w:r w:rsidRPr="00760B37">
        <w:rPr>
          <w:rFonts w:ascii="GHEA Grapalat" w:hAnsi="GHEA Grapalat" w:cs="GHEA Grapalat"/>
          <w:i/>
        </w:rPr>
        <w:t>Еревана</w:t>
      </w:r>
      <w:r w:rsidRPr="00760B37">
        <w:rPr>
          <w:rFonts w:ascii="GHEA Grapalat" w:hAnsi="GHEA Grapalat"/>
          <w:i/>
        </w:rPr>
        <w:t>"</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F13ACE" w:rsidP="00B46D58">
      <w:pPr>
        <w:pStyle w:val="BodyText"/>
        <w:widowControl w:val="0"/>
        <w:spacing w:after="160"/>
        <w:ind w:right="-7"/>
        <w:jc w:val="center"/>
        <w:rPr>
          <w:rFonts w:ascii="GHEA Grapalat" w:hAnsi="GHEA Grapalat"/>
        </w:rPr>
      </w:pPr>
      <w:r>
        <w:rPr>
          <w:rFonts w:ascii="GHEA Grapalat" w:hAnsi="GHEA Grapalat"/>
        </w:rPr>
        <w:t>НА ЗАКУПКУ У ОДНОГО ЛИЦА, ОБУСЛОВЛЕННАЯ БЕЗОТЛАГАТЕЛЬНОСТЬЮ</w:t>
      </w:r>
      <w:r w:rsidR="002B32D6" w:rsidRPr="009044F1">
        <w:rPr>
          <w:rFonts w:ascii="GHEA Grapalat" w:hAnsi="GHEA Grapalat"/>
        </w:rPr>
        <w:t xml:space="preserve">, ОБЪЯВЛЕННЫЙ С ЦЕЛЬЮ ПРИОБРЕТЕНИЯ </w:t>
      </w:r>
      <w:r w:rsidR="00760B37" w:rsidRPr="00760B37">
        <w:rPr>
          <w:rFonts w:ascii="GHEA Grapalat" w:hAnsi="GHEA Grapalat"/>
        </w:rPr>
        <w:t xml:space="preserve">ПРОДУКТОВ ПИТАНИЯ </w:t>
      </w:r>
      <w:r w:rsidR="00760B37" w:rsidRPr="009044F1">
        <w:rPr>
          <w:rFonts w:ascii="GHEA Grapalat" w:hAnsi="GHEA Grapalat"/>
        </w:rPr>
        <w:t xml:space="preserve">ДЛЯ НУЖД </w:t>
      </w:r>
      <w:r w:rsidR="00760B37" w:rsidRPr="00760B37">
        <w:rPr>
          <w:rFonts w:ascii="GHEA Grapalat" w:hAnsi="GHEA Grapalat"/>
        </w:rPr>
        <w:t>ОНО "ДЕТСКИЙ САД-ЯСЛИ</w:t>
      </w:r>
      <w:r w:rsidR="00760B37" w:rsidRPr="00760B37">
        <w:rPr>
          <w:rFonts w:ascii="Calibri" w:hAnsi="Calibri" w:cs="Calibri"/>
        </w:rPr>
        <w:t> </w:t>
      </w:r>
      <w:r w:rsidR="00760B37" w:rsidRPr="00760B37">
        <w:rPr>
          <w:rFonts w:ascii="GHEA Grapalat" w:hAnsi="GHEA Grapalat"/>
        </w:rPr>
        <w:t>N</w:t>
      </w:r>
      <w:r w:rsidR="00760B37" w:rsidRPr="00760B37">
        <w:rPr>
          <w:rFonts w:ascii="Calibri" w:hAnsi="Calibri" w:cs="Calibri"/>
        </w:rPr>
        <w:t> </w:t>
      </w:r>
      <w:r w:rsidR="00760B37" w:rsidRPr="00760B37">
        <w:rPr>
          <w:rFonts w:ascii="GHEA Grapalat" w:hAnsi="GHEA Grapalat"/>
        </w:rPr>
        <w:t xml:space="preserve">114 </w:t>
      </w:r>
      <w:r w:rsidR="00760B37" w:rsidRPr="00760B37">
        <w:rPr>
          <w:rFonts w:ascii="GHEA Grapalat" w:hAnsi="GHEA Grapalat" w:cs="GHEA Grapalat"/>
        </w:rPr>
        <w:t>ГОРОДА</w:t>
      </w:r>
      <w:r w:rsidR="00760B37" w:rsidRPr="00760B37">
        <w:rPr>
          <w:rFonts w:ascii="Calibri" w:hAnsi="Calibri" w:cs="Calibri"/>
        </w:rPr>
        <w:t> </w:t>
      </w:r>
      <w:r w:rsidR="00760B37" w:rsidRPr="00760B37">
        <w:rPr>
          <w:rFonts w:ascii="GHEA Grapalat" w:hAnsi="GHEA Grapalat" w:cs="GHEA Grapalat"/>
        </w:rPr>
        <w:t>ЕРЕВАНА</w:t>
      </w:r>
      <w:r w:rsidR="00760B37" w:rsidRPr="00760B37">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w:t>
      </w:r>
      <w:r w:rsidR="00F13ACE">
        <w:rPr>
          <w:rFonts w:ascii="GHEA Grapalat" w:hAnsi="GHEA Grapalat"/>
          <w:b/>
        </w:rPr>
        <w:t>НА ЗАКУПКУ У ОДНОГО ЛИЦА, ОБУСЛОВЛЕННАЯ БЕЗОТЛАГАТЕЛЬНОСТЬЮ</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760B37" w:rsidRPr="00760B37" w:rsidRDefault="00760B37" w:rsidP="00760B37">
      <w:pPr>
        <w:pStyle w:val="BodyText"/>
        <w:widowControl w:val="0"/>
        <w:spacing w:after="160"/>
        <w:ind w:right="-7"/>
        <w:jc w:val="center"/>
        <w:rPr>
          <w:rFonts w:ascii="GHEA Grapalat" w:hAnsi="GHEA Grapalat"/>
          <w:b/>
        </w:rPr>
      </w:pPr>
      <w:r w:rsidRPr="00760B37">
        <w:rPr>
          <w:rFonts w:ascii="GHEA Grapalat" w:hAnsi="GHEA Grapalat"/>
          <w:b/>
        </w:rPr>
        <w:t>ПРОДУКТОВ ПИТАНИЯ ДЛЯ НУЖД ОНО "ДЕТСКИЙ САД-ЯСЛИ</w:t>
      </w:r>
      <w:r w:rsidRPr="00760B37">
        <w:rPr>
          <w:rFonts w:ascii="Calibri" w:hAnsi="Calibri" w:cs="Calibri"/>
          <w:b/>
        </w:rPr>
        <w:t> </w:t>
      </w:r>
      <w:r w:rsidRPr="00760B37">
        <w:rPr>
          <w:rFonts w:ascii="GHEA Grapalat" w:hAnsi="GHEA Grapalat"/>
          <w:b/>
        </w:rPr>
        <w:t>N</w:t>
      </w:r>
      <w:r w:rsidRPr="00760B37">
        <w:rPr>
          <w:rFonts w:ascii="Calibri" w:hAnsi="Calibri" w:cs="Calibri"/>
          <w:b/>
        </w:rPr>
        <w:t> </w:t>
      </w:r>
      <w:r w:rsidRPr="00760B37">
        <w:rPr>
          <w:rFonts w:ascii="GHEA Grapalat" w:hAnsi="GHEA Grapalat"/>
          <w:b/>
        </w:rPr>
        <w:t xml:space="preserve">114 </w:t>
      </w:r>
      <w:r w:rsidRPr="00760B37">
        <w:rPr>
          <w:rFonts w:ascii="GHEA Grapalat" w:hAnsi="GHEA Grapalat" w:cs="GHEA Grapalat"/>
          <w:b/>
        </w:rPr>
        <w:t>ГОРОДА</w:t>
      </w:r>
      <w:r w:rsidRPr="00760B37">
        <w:rPr>
          <w:rFonts w:ascii="Calibri" w:hAnsi="Calibri" w:cs="Calibri"/>
          <w:b/>
        </w:rPr>
        <w:t> </w:t>
      </w:r>
      <w:r w:rsidRPr="00760B37">
        <w:rPr>
          <w:rFonts w:ascii="GHEA Grapalat" w:hAnsi="GHEA Grapalat" w:cs="GHEA Grapalat"/>
          <w:b/>
        </w:rPr>
        <w:t>ЕРЕВАНА</w:t>
      </w:r>
      <w:r w:rsidRPr="00760B37">
        <w:rPr>
          <w:rFonts w:ascii="GHEA Grapalat" w:hAnsi="GHEA Grapalat"/>
          <w:b/>
        </w:rPr>
        <w:t>"</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F13ACE">
        <w:rPr>
          <w:rFonts w:ascii="GHEA Grapalat" w:hAnsi="GHEA Grapalat"/>
          <w:b/>
        </w:rPr>
        <w:lastRenderedPageBreak/>
        <w:t>НА ЗАКУПКУ У ОДНОГО ЛИЦА, ОБУСЛОВЛЕННАЯ БЕЗОТЛАГАТЕЛЬНОСТЬЮ</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F13ACE">
        <w:rPr>
          <w:rFonts w:ascii="GHEA Grapalat" w:hAnsi="GHEA Grapalat"/>
          <w:spacing w:val="-6"/>
        </w:rPr>
        <w:t>о закупкe у одного лица, обусловленная безотлагательностью</w:t>
      </w:r>
      <w:r w:rsidR="00096865" w:rsidRPr="006D2DF7">
        <w:rPr>
          <w:rFonts w:ascii="GHEA Grapalat" w:hAnsi="GHEA Grapalat"/>
          <w:spacing w:val="-6"/>
        </w:rPr>
        <w:t xml:space="preserve">, проводимом под кодом </w:t>
      </w:r>
      <w:r w:rsidR="00760B37">
        <w:rPr>
          <w:rFonts w:ascii="GHEA Grapalat" w:hAnsi="GHEA Grapalat"/>
          <w:spacing w:val="-6"/>
        </w:rPr>
        <w:t>114М-ХМААПДБ-22/06</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60B37" w:rsidRPr="00760B37">
        <w:rPr>
          <w:rFonts w:ascii="GHEA Grapalat" w:hAnsi="GHEA Grapalat"/>
        </w:rPr>
        <w:t>ОНО "Детский сад-ясли</w:t>
      </w:r>
      <w:r w:rsidR="00760B37" w:rsidRPr="00760B37">
        <w:rPr>
          <w:rFonts w:ascii="Calibri" w:hAnsi="Calibri" w:cs="Calibri"/>
        </w:rPr>
        <w:t> </w:t>
      </w:r>
      <w:r w:rsidR="00760B37" w:rsidRPr="00760B37">
        <w:rPr>
          <w:rFonts w:ascii="GHEA Grapalat" w:hAnsi="GHEA Grapalat"/>
        </w:rPr>
        <w:t>N</w:t>
      </w:r>
      <w:r w:rsidR="00760B37" w:rsidRPr="00760B37">
        <w:rPr>
          <w:rFonts w:ascii="Calibri" w:hAnsi="Calibri" w:cs="Calibri"/>
        </w:rPr>
        <w:t> </w:t>
      </w:r>
      <w:r w:rsidR="00760B37" w:rsidRPr="00760B37">
        <w:rPr>
          <w:rFonts w:ascii="GHEA Grapalat" w:hAnsi="GHEA Grapalat"/>
        </w:rPr>
        <w:t xml:space="preserve">114 </w:t>
      </w:r>
      <w:r w:rsidR="00760B37" w:rsidRPr="00760B37">
        <w:rPr>
          <w:rFonts w:ascii="GHEA Grapalat" w:hAnsi="GHEA Grapalat" w:cs="GHEA Grapalat"/>
        </w:rPr>
        <w:t>города</w:t>
      </w:r>
      <w:r w:rsidR="00760B37" w:rsidRPr="00760B37">
        <w:rPr>
          <w:rFonts w:ascii="Calibri" w:hAnsi="Calibri" w:cs="Calibri"/>
        </w:rPr>
        <w:t> </w:t>
      </w:r>
      <w:r w:rsidR="00760B37" w:rsidRPr="00760B37">
        <w:rPr>
          <w:rFonts w:ascii="GHEA Grapalat" w:hAnsi="GHEA Grapalat" w:cs="GHEA Grapalat"/>
        </w:rPr>
        <w:t>Еревана</w:t>
      </w:r>
      <w:r w:rsidR="00760B37" w:rsidRPr="00760B37">
        <w:rPr>
          <w:rFonts w:ascii="GHEA Grapalat" w:hAnsi="GHEA Grapalat"/>
        </w:rPr>
        <w:t>"</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60B37" w:rsidRPr="00760B37">
        <w:rPr>
          <w:rFonts w:ascii="GHEA Grapalat" w:hAnsi="GHEA Grapalat"/>
          <w:sz w:val="24"/>
          <w:szCs w:val="24"/>
        </w:rPr>
        <w:t>tsolak.hakobyan@yahoo.com</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760B37" w:rsidRPr="00760B37">
        <w:rPr>
          <w:rFonts w:ascii="GHEA Grapalat" w:hAnsi="GHEA Grapalat"/>
          <w:i w:val="0"/>
          <w:sz w:val="24"/>
          <w:szCs w:val="24"/>
        </w:rPr>
        <w:t xml:space="preserve">Продуктов питания </w:t>
      </w:r>
      <w:r w:rsidRPr="009044F1">
        <w:rPr>
          <w:rFonts w:ascii="GHEA Grapalat" w:hAnsi="GHEA Grapalat"/>
          <w:i w:val="0"/>
          <w:sz w:val="24"/>
          <w:szCs w:val="24"/>
        </w:rPr>
        <w:t xml:space="preserve"> (далее — также товар) для нужд </w:t>
      </w:r>
      <w:r w:rsidR="00760B37" w:rsidRPr="00760B37">
        <w:rPr>
          <w:rFonts w:ascii="GHEA Grapalat" w:hAnsi="GHEA Grapalat"/>
          <w:i w:val="0"/>
          <w:sz w:val="24"/>
          <w:szCs w:val="24"/>
        </w:rPr>
        <w:t>ОНО "Детский сад-ясли</w:t>
      </w:r>
      <w:r w:rsidR="00760B37" w:rsidRPr="00760B37">
        <w:rPr>
          <w:rFonts w:ascii="Calibri" w:hAnsi="Calibri" w:cs="Calibri"/>
          <w:i w:val="0"/>
          <w:sz w:val="24"/>
          <w:szCs w:val="24"/>
        </w:rPr>
        <w:t> </w:t>
      </w:r>
      <w:r w:rsidR="00760B37" w:rsidRPr="00760B37">
        <w:rPr>
          <w:rFonts w:ascii="GHEA Grapalat" w:hAnsi="GHEA Grapalat"/>
          <w:i w:val="0"/>
          <w:sz w:val="24"/>
          <w:szCs w:val="24"/>
        </w:rPr>
        <w:t>N</w:t>
      </w:r>
      <w:r w:rsidR="00760B37" w:rsidRPr="00760B37">
        <w:rPr>
          <w:rFonts w:ascii="Calibri" w:hAnsi="Calibri" w:cs="Calibri"/>
          <w:i w:val="0"/>
          <w:sz w:val="24"/>
          <w:szCs w:val="24"/>
        </w:rPr>
        <w:t> </w:t>
      </w:r>
      <w:r w:rsidR="00760B37" w:rsidRPr="00760B37">
        <w:rPr>
          <w:rFonts w:ascii="GHEA Grapalat" w:hAnsi="GHEA Grapalat"/>
          <w:i w:val="0"/>
          <w:sz w:val="24"/>
          <w:szCs w:val="24"/>
        </w:rPr>
        <w:t xml:space="preserve">114 </w:t>
      </w:r>
      <w:r w:rsidR="00760B37" w:rsidRPr="00760B37">
        <w:rPr>
          <w:rFonts w:ascii="GHEA Grapalat" w:hAnsi="GHEA Grapalat" w:cs="GHEA Grapalat"/>
          <w:i w:val="0"/>
          <w:sz w:val="24"/>
          <w:szCs w:val="24"/>
        </w:rPr>
        <w:t>города</w:t>
      </w:r>
      <w:r w:rsidR="00760B37" w:rsidRPr="00760B37">
        <w:rPr>
          <w:rFonts w:ascii="Calibri" w:hAnsi="Calibri" w:cs="Calibri"/>
          <w:i w:val="0"/>
          <w:sz w:val="24"/>
          <w:szCs w:val="24"/>
        </w:rPr>
        <w:t> </w:t>
      </w:r>
      <w:r w:rsidR="00760B37" w:rsidRPr="00760B37">
        <w:rPr>
          <w:rFonts w:ascii="GHEA Grapalat" w:hAnsi="GHEA Grapalat" w:cs="GHEA Grapalat"/>
          <w:i w:val="0"/>
          <w:sz w:val="24"/>
          <w:szCs w:val="24"/>
        </w:rPr>
        <w:t>Еревана</w:t>
      </w:r>
      <w:r w:rsidR="00760B37" w:rsidRPr="00760B37">
        <w:rPr>
          <w:rFonts w:ascii="GHEA Grapalat" w:hAnsi="GHEA Grapalat"/>
          <w:i w:val="0"/>
          <w:sz w:val="24"/>
          <w:szCs w:val="24"/>
        </w:rPr>
        <w:t>"</w:t>
      </w:r>
      <w:r w:rsidRPr="009044F1">
        <w:rPr>
          <w:rFonts w:ascii="GHEA Grapalat" w:hAnsi="GHEA Grapalat"/>
          <w:i w:val="0"/>
          <w:sz w:val="24"/>
          <w:szCs w:val="24"/>
        </w:rPr>
        <w:t xml:space="preserve">, которые сгруппированы в лоты </w:t>
      </w:r>
      <w:r w:rsidR="00760B37">
        <w:rPr>
          <w:rFonts w:ascii="GHEA Grapalat" w:hAnsi="GHEA Grapalat"/>
          <w:i w:val="0"/>
          <w:sz w:val="24"/>
          <w:szCs w:val="24"/>
        </w:rPr>
        <w:t>18</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Растительное масло</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Гречневая крупа</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Макаронные изделия</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Сахар</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Масло сливочное</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6</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Птица / Куриное бедро /</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7</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Птица / Куриная грудка /</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8</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Говядина</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9</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Свекла /с 1 января по 1 июня/</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10</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Чай</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11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Капуста /с 1 января по 1 июня/</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12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Лук</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13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Молоко</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14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Куриные яйца</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15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Изюм</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16</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Йогурт 3</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17</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творог</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lastRenderedPageBreak/>
              <w:t>18</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яблоки</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w:t>
      </w:r>
      <w:r w:rsidRPr="009044F1">
        <w:rPr>
          <w:rFonts w:ascii="GHEA Grapalat" w:hAnsi="GHEA Grapalat"/>
          <w:color w:val="000000"/>
        </w:rPr>
        <w:lastRenderedPageBreak/>
        <w:t>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760B37">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00760B37" w:rsidRPr="00760B37">
        <w:rPr>
          <w:rFonts w:ascii="GHEA Grapalat" w:hAnsi="GHEA Grapalat"/>
        </w:rPr>
        <w:t>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00760B37" w:rsidRPr="00760B37">
        <w:rPr>
          <w:rFonts w:ascii="GHEA Grapalat" w:hAnsi="GHEA Grapalat"/>
        </w:rPr>
        <w:t xml:space="preserve">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w:t>
      </w:r>
      <w:r w:rsidR="00760B37" w:rsidRPr="00760B37">
        <w:rPr>
          <w:rFonts w:ascii="GHEA Grapalat" w:hAnsi="GHEA Grapalat"/>
        </w:rPr>
        <w:lastRenderedPageBreak/>
        <w:t>изменения</w:t>
      </w:r>
      <w:r w:rsidR="00760B37">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00760B37" w:rsidRPr="00760B37">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760B37" w:rsidRPr="00760B37">
        <w:rPr>
          <w:rFonts w:ascii="GHEA Grapalat" w:hAnsi="GHEA Grapalat"/>
          <w:sz w:val="24"/>
          <w:szCs w:val="24"/>
        </w:rPr>
        <w:t>Ереван, Нор Норк</w:t>
      </w:r>
      <w:r w:rsidR="00760B37" w:rsidRPr="00760B37">
        <w:rPr>
          <w:rFonts w:ascii="Calibri" w:hAnsi="Calibri" w:cs="Calibri"/>
          <w:sz w:val="24"/>
          <w:szCs w:val="24"/>
        </w:rPr>
        <w:t> </w:t>
      </w:r>
      <w:r w:rsidR="00760B37" w:rsidRPr="00760B37">
        <w:rPr>
          <w:rFonts w:ascii="GHEA Grapalat" w:hAnsi="GHEA Grapalat"/>
          <w:sz w:val="24"/>
          <w:szCs w:val="24"/>
        </w:rPr>
        <w:t xml:space="preserve"> </w:t>
      </w:r>
      <w:r w:rsidR="00760B37" w:rsidRPr="00760B37">
        <w:rPr>
          <w:rFonts w:ascii="GHEA Grapalat" w:hAnsi="GHEA Grapalat" w:cs="GHEA Grapalat"/>
          <w:sz w:val="24"/>
          <w:szCs w:val="24"/>
        </w:rPr>
        <w:t>улица</w:t>
      </w:r>
      <w:r w:rsidR="00760B37" w:rsidRPr="00760B37">
        <w:rPr>
          <w:rFonts w:ascii="GHEA Grapalat" w:hAnsi="GHEA Grapalat"/>
          <w:sz w:val="24"/>
          <w:szCs w:val="24"/>
        </w:rPr>
        <w:t xml:space="preserve"> </w:t>
      </w:r>
      <w:r w:rsidR="00760B37" w:rsidRPr="00760B37">
        <w:rPr>
          <w:rFonts w:ascii="GHEA Grapalat" w:hAnsi="GHEA Grapalat" w:cs="GHEA Grapalat"/>
          <w:sz w:val="24"/>
          <w:szCs w:val="24"/>
        </w:rPr>
        <w:t>Шопрона</w:t>
      </w:r>
      <w:r w:rsidR="00760B37" w:rsidRPr="00760B37">
        <w:rPr>
          <w:rFonts w:ascii="GHEA Grapalat" w:hAnsi="GHEA Grapalat"/>
          <w:sz w:val="24"/>
          <w:szCs w:val="24"/>
        </w:rPr>
        <w:t xml:space="preserve"> 6</w:t>
      </w:r>
      <w:r>
        <w:rPr>
          <w:rFonts w:ascii="GHEA Grapalat" w:hAnsi="GHEA Grapalat"/>
          <w:sz w:val="24"/>
          <w:szCs w:val="24"/>
        </w:rPr>
        <w:t xml:space="preserve"> не позднее, чем </w:t>
      </w:r>
      <w:r w:rsidR="00760B37" w:rsidRPr="00760B37">
        <w:rPr>
          <w:rFonts w:ascii="GHEA Grapalat" w:hAnsi="GHEA Grapalat"/>
          <w:sz w:val="24"/>
          <w:szCs w:val="24"/>
        </w:rPr>
        <w:t>11։00</w:t>
      </w:r>
      <w:r>
        <w:rPr>
          <w:rFonts w:ascii="GHEA Grapalat" w:hAnsi="GHEA Grapalat"/>
          <w:sz w:val="24"/>
          <w:szCs w:val="24"/>
        </w:rPr>
        <w:t xml:space="preserve"> часов </w:t>
      </w:r>
      <w:r w:rsidR="00760B37">
        <w:rPr>
          <w:rFonts w:ascii="GHEA Grapalat" w:hAnsi="GHEA Grapalat"/>
          <w:sz w:val="24"/>
          <w:szCs w:val="24"/>
        </w:rPr>
        <w:t>2</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60B37" w:rsidRPr="00760B37">
        <w:rPr>
          <w:rFonts w:ascii="GHEA Grapalat" w:hAnsi="GHEA Grapalat"/>
          <w:sz w:val="24"/>
          <w:szCs w:val="24"/>
        </w:rPr>
        <w:t>Цолак Акопян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товара включает также расходы по части транспортировки, страхования, пошлин, налогов, иных платежей и не </w:t>
      </w:r>
      <w:r w:rsidRPr="009044F1">
        <w:rPr>
          <w:rFonts w:ascii="GHEA Grapalat" w:hAnsi="GHEA Grapalat"/>
        </w:rPr>
        <w:lastRenderedPageBreak/>
        <w:t>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760B37">
        <w:rPr>
          <w:rFonts w:ascii="GHEA Grapalat" w:hAnsi="GHEA Grapalat"/>
          <w:sz w:val="24"/>
          <w:szCs w:val="24"/>
        </w:rPr>
        <w:t>2</w:t>
      </w:r>
      <w:r w:rsidRPr="009044F1">
        <w:rPr>
          <w:rFonts w:ascii="GHEA Grapalat" w:hAnsi="GHEA Grapalat"/>
          <w:sz w:val="24"/>
          <w:szCs w:val="24"/>
        </w:rPr>
        <w:t>-</w:t>
      </w:r>
      <w:r w:rsidR="00760B37">
        <w:rPr>
          <w:rFonts w:ascii="GHEA Grapalat" w:hAnsi="GHEA Grapalat"/>
          <w:sz w:val="24"/>
          <w:szCs w:val="24"/>
        </w:rPr>
        <w:t>о</w:t>
      </w:r>
      <w:r w:rsidRPr="009044F1">
        <w:rPr>
          <w:rFonts w:ascii="GHEA Grapalat" w:hAnsi="GHEA Grapalat"/>
          <w:sz w:val="24"/>
          <w:szCs w:val="24"/>
        </w:rPr>
        <w:t xml:space="preserve">й день в </w:t>
      </w:r>
      <w:r w:rsidR="00760B37" w:rsidRPr="00760B37">
        <w:rPr>
          <w:rFonts w:ascii="GHEA Grapalat" w:hAnsi="GHEA Grapalat"/>
          <w:sz w:val="24"/>
          <w:szCs w:val="24"/>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w:t>
      </w:r>
      <w:r w:rsidRPr="009044F1">
        <w:rPr>
          <w:rFonts w:ascii="GHEA Grapalat" w:hAnsi="GHEA Grapalat"/>
        </w:rPr>
        <w:lastRenderedPageBreak/>
        <w:t>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60B37" w:rsidRPr="00760B37">
        <w:rPr>
          <w:rFonts w:ascii="GHEA Grapalat" w:hAnsi="GHEA Grapalat"/>
          <w:i w:val="0"/>
          <w:sz w:val="24"/>
          <w:szCs w:val="24"/>
        </w:rPr>
        <w:t>Центрального банка на данный день</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w:t>
      </w:r>
      <w:r w:rsidRPr="009044F1">
        <w:rPr>
          <w:rFonts w:ascii="GHEA Grapalat" w:hAnsi="GHEA Grapalat"/>
          <w:sz w:val="24"/>
          <w:szCs w:val="24"/>
        </w:rPr>
        <w:lastRenderedPageBreak/>
        <w:t>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 xml:space="preserve">в момент истечения установленного для переговоров срока, если цены, </w:t>
      </w:r>
      <w:r w:rsidR="00C34AFD" w:rsidRPr="00C34AFD">
        <w:rPr>
          <w:rFonts w:ascii="GHEA Grapalat" w:hAnsi="GHEA Grapalat"/>
          <w:sz w:val="24"/>
          <w:szCs w:val="24"/>
        </w:rPr>
        <w:lastRenderedPageBreak/>
        <w:t>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lastRenderedPageBreak/>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1"/>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w:t>
      </w:r>
      <w:r w:rsidRPr="009044F1">
        <w:rPr>
          <w:rFonts w:ascii="GHEA Grapalat" w:hAnsi="GHEA Grapalat"/>
          <w:sz w:val="24"/>
          <w:szCs w:val="24"/>
        </w:rPr>
        <w:lastRenderedPageBreak/>
        <w:t>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760B37">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w:t>
      </w:r>
      <w:r w:rsidRPr="009044F1">
        <w:rPr>
          <w:rFonts w:ascii="GHEA Grapalat" w:hAnsi="GHEA Grapalat"/>
        </w:rPr>
        <w:lastRenderedPageBreak/>
        <w:t xml:space="preserve">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D148CA" w:rsidRPr="00D148CA">
        <w:rPr>
          <w:rFonts w:ascii="GHEA Grapalat" w:hAnsi="GHEA Grapalat"/>
        </w:rPr>
        <w:t>10.2 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D148CA">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D148CA" w:rsidP="00B46D58">
      <w:pPr>
        <w:widowControl w:val="0"/>
        <w:tabs>
          <w:tab w:val="left" w:pos="1276"/>
        </w:tabs>
        <w:spacing w:after="160"/>
        <w:ind w:firstLine="567"/>
        <w:jc w:val="both"/>
        <w:rPr>
          <w:rFonts w:ascii="GHEA Grapalat" w:hAnsi="GHEA Grapalat"/>
        </w:rPr>
      </w:pPr>
      <w:r w:rsidRPr="00D148CA">
        <w:rPr>
          <w:rFonts w:ascii="GHEA Grapalat" w:hAnsi="GHEA Grapalat"/>
        </w:rPr>
        <w:t>10.3. 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заявления-в виде неустойки (приложение 5.1) или наличных денег.</w:t>
      </w:r>
    </w:p>
    <w:p w:rsidR="00BE0C42" w:rsidRPr="0025254A" w:rsidRDefault="0058395E"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D148CA">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w:t>
      </w:r>
      <w:r w:rsidRPr="009044F1">
        <w:rPr>
          <w:rFonts w:ascii="GHEA Grapalat" w:hAnsi="GHEA Grapalat"/>
        </w:rPr>
        <w:lastRenderedPageBreak/>
        <w:t>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w:t>
      </w:r>
      <w:r w:rsidRPr="009044F1">
        <w:rPr>
          <w:rFonts w:ascii="GHEA Grapalat" w:hAnsi="GHEA Grapalat"/>
        </w:rPr>
        <w:lastRenderedPageBreak/>
        <w:t>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w:t>
      </w:r>
      <w:r>
        <w:rPr>
          <w:rFonts w:ascii="GHEA Grapalat" w:hAnsi="GHEA Grapalat"/>
        </w:rPr>
        <w:lastRenderedPageBreak/>
        <w:t xml:space="preserve">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F13ACE">
        <w:rPr>
          <w:rFonts w:ascii="GHEA Grapalat" w:hAnsi="GHEA Grapalat"/>
          <w:b/>
        </w:rPr>
        <w:t>НА ЗАКУПКУ У ОДНОГО ЛИЦА, ОБУСЛОВЛЕННАЯ БЕЗОТЛАГАТЕЛЬНОСТЬЮ</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3"/>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w:t>
      </w:r>
      <w:r w:rsidRPr="009044F1">
        <w:rPr>
          <w:rFonts w:ascii="GHEA Grapalat" w:hAnsi="GHEA Grapalat"/>
        </w:rPr>
        <w:lastRenderedPageBreak/>
        <w:t>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00DE4310" w:rsidRPr="00DE4310">
        <w:rPr>
          <w:rFonts w:ascii="GHEA Grapalat" w:hAnsi="GHEA Grapalat"/>
        </w:rPr>
        <w:t xml:space="preserve">копий в минимум одном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DE4310" w:rsidRDefault="00DE4310">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DE4310">
        <w:rPr>
          <w:rFonts w:ascii="GHEA Grapalat" w:hAnsi="GHEA Grapalat"/>
          <w:b/>
          <w:sz w:val="24"/>
          <w:szCs w:val="24"/>
        </w:rPr>
        <w:t>114М-ХМААПДБ-22/06</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760B37">
        <w:rPr>
          <w:rFonts w:ascii="GHEA Grapalat" w:hAnsi="GHEA Grapalat"/>
        </w:rPr>
        <w:t>114М-ХМААПДБ-22/06</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F13ACE" w:rsidP="00B46D58">
      <w:pPr>
        <w:spacing w:after="160"/>
        <w:jc w:val="both"/>
        <w:rPr>
          <w:rFonts w:ascii="GHEA Grapalat" w:hAnsi="GHEA Grapalat"/>
        </w:rPr>
      </w:pPr>
      <w:r>
        <w:rPr>
          <w:rFonts w:ascii="GHEA Grapalat" w:hAnsi="GHEA Grapalat"/>
        </w:rPr>
        <w:t>закупки у одного лица, обусловленная безотлагательностью</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B46D58">
      <w:pPr>
        <w:pStyle w:val="ListParagraph"/>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под кодом "</w:t>
      </w:r>
      <w:r w:rsidR="00DE4310">
        <w:rPr>
          <w:rFonts w:ascii="GHEA Grapalat" w:hAnsi="GHEA Grapalat"/>
        </w:rPr>
        <w:t>114М-ХМААПДБ-22/06</w:t>
      </w:r>
      <w:r w:rsidRPr="003D58E1">
        <w:rPr>
          <w:rFonts w:ascii="GHEA Grapalat" w:hAnsi="GHEA Grapalat"/>
        </w:rPr>
        <w:t>"*,</w:t>
      </w:r>
      <w:r w:rsidR="00A90FCD" w:rsidRPr="003D58E1">
        <w:rPr>
          <w:rFonts w:ascii="GHEA Grapalat" w:hAnsi="GHEA Grapalat"/>
        </w:rPr>
        <w:t xml:space="preserve">и обязуется в </w:t>
      </w:r>
      <w:r w:rsidR="00A90FCD" w:rsidRPr="003D58E1">
        <w:rPr>
          <w:rFonts w:ascii="GHEA Grapalat" w:hAnsi="GHEA Grapalat"/>
        </w:rPr>
        <w:lastRenderedPageBreak/>
        <w:t xml:space="preserve">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00DE4310">
        <w:rPr>
          <w:rFonts w:ascii="GHEA Grapalat" w:hAnsi="GHEA Grapalat"/>
        </w:rPr>
        <w:t>114М-ХМААПДБ-22/06</w:t>
      </w:r>
      <w:r>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4"/>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DE4310">
        <w:rPr>
          <w:rFonts w:ascii="GHEA Grapalat" w:hAnsi="GHEA Grapalat"/>
          <w:b/>
          <w:sz w:val="24"/>
          <w:szCs w:val="24"/>
        </w:rPr>
        <w:t>114М-ХМААПДБ-22/06</w:t>
      </w:r>
      <w:r>
        <w:rPr>
          <w:rFonts w:ascii="GHEA Grapalat" w:hAnsi="GHEA Grapalat"/>
          <w:b/>
          <w:sz w:val="24"/>
          <w:szCs w:val="24"/>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DE4310">
            <w:pPr>
              <w:spacing w:before="240" w:after="240"/>
              <w:ind w:left="993" w:hanging="851"/>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DE4310">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rPr>
          <w:trHeight w:val="1487"/>
        </w:trPr>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rPr>
          <w:trHeight w:val="1361"/>
        </w:trPr>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B71A24" w:rsidP="00DE431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B71A24" w:rsidP="00DE431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B71A24" w:rsidP="00DE431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B71A24" w:rsidP="00DE431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DE4310">
        <w:tc>
          <w:tcPr>
            <w:tcW w:w="2837" w:type="dxa"/>
            <w:shd w:val="clear" w:color="auto" w:fill="D9E2F3"/>
            <w:vAlign w:val="center"/>
          </w:tcPr>
          <w:p w:rsidR="00F016A2" w:rsidRPr="00B047A2"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B71A24" w:rsidP="00DE431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B71A24" w:rsidP="00DE431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DE4310">
        <w:tc>
          <w:tcPr>
            <w:tcW w:w="297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97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97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97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97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DE4310">
        <w:tc>
          <w:tcPr>
            <w:tcW w:w="2943"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943"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943"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943"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DE4310">
        <w:trPr>
          <w:trHeight w:val="924"/>
        </w:trPr>
        <w:tc>
          <w:tcPr>
            <w:tcW w:w="9016" w:type="dxa"/>
            <w:gridSpan w:val="2"/>
            <w:vAlign w:val="center"/>
          </w:tcPr>
          <w:p w:rsidR="00F016A2" w:rsidRPr="00FD1EE4" w:rsidRDefault="00B71A24" w:rsidP="00DE43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DE4310">
        <w:trPr>
          <w:trHeight w:val="684"/>
        </w:trPr>
        <w:tc>
          <w:tcPr>
            <w:tcW w:w="4508"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rPr>
          <w:trHeight w:val="1282"/>
        </w:trPr>
        <w:tc>
          <w:tcPr>
            <w:tcW w:w="4508"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B71A24"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B71A24"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DE4310">
        <w:tc>
          <w:tcPr>
            <w:tcW w:w="9016" w:type="dxa"/>
            <w:gridSpan w:val="2"/>
            <w:vAlign w:val="center"/>
          </w:tcPr>
          <w:p w:rsidR="00F016A2" w:rsidRPr="00FD1EE4" w:rsidRDefault="00B71A24" w:rsidP="00DE431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DE4310">
        <w:tc>
          <w:tcPr>
            <w:tcW w:w="9016" w:type="dxa"/>
            <w:gridSpan w:val="2"/>
            <w:vAlign w:val="center"/>
          </w:tcPr>
          <w:p w:rsidR="00F016A2" w:rsidRPr="00FD1EE4" w:rsidRDefault="00B71A24" w:rsidP="00DE43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F016A2" w:rsidRPr="00BA30D4">
              <w:rPr>
                <w:rFonts w:ascii="GHEA Grapalat" w:eastAsia="GHEA Grapalat" w:hAnsi="GHEA Grapalat" w:cs="GHEA Grapalat"/>
              </w:rPr>
              <w:lastRenderedPageBreak/>
              <w:t>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DE4310">
        <w:trPr>
          <w:trHeight w:val="924"/>
        </w:trPr>
        <w:tc>
          <w:tcPr>
            <w:tcW w:w="9016" w:type="dxa"/>
            <w:gridSpan w:val="2"/>
            <w:vAlign w:val="center"/>
          </w:tcPr>
          <w:p w:rsidR="00F016A2" w:rsidRPr="00FD1EE4" w:rsidRDefault="00B71A24" w:rsidP="00DE43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DE4310">
        <w:trPr>
          <w:trHeight w:val="684"/>
        </w:trPr>
        <w:tc>
          <w:tcPr>
            <w:tcW w:w="4508"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rPr>
          <w:trHeight w:val="1282"/>
        </w:trPr>
        <w:tc>
          <w:tcPr>
            <w:tcW w:w="4508"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B71A24"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B71A24"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DE4310">
        <w:tc>
          <w:tcPr>
            <w:tcW w:w="9016" w:type="dxa"/>
            <w:gridSpan w:val="2"/>
            <w:vAlign w:val="center"/>
          </w:tcPr>
          <w:p w:rsidR="00F016A2" w:rsidRPr="00FD1EE4" w:rsidRDefault="00B71A24" w:rsidP="00DE431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DE4310">
        <w:tc>
          <w:tcPr>
            <w:tcW w:w="9016" w:type="dxa"/>
            <w:gridSpan w:val="2"/>
            <w:vAlign w:val="center"/>
          </w:tcPr>
          <w:p w:rsidR="00F016A2" w:rsidRPr="00FD1EE4" w:rsidRDefault="00B71A24" w:rsidP="00DE431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DE4310">
        <w:tc>
          <w:tcPr>
            <w:tcW w:w="9016" w:type="dxa"/>
            <w:gridSpan w:val="2"/>
            <w:vAlign w:val="center"/>
          </w:tcPr>
          <w:p w:rsidR="00F016A2" w:rsidRPr="00FD1EE4" w:rsidRDefault="00B71A24" w:rsidP="00DE431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DE4310">
        <w:tc>
          <w:tcPr>
            <w:tcW w:w="9016" w:type="dxa"/>
            <w:gridSpan w:val="2"/>
            <w:vAlign w:val="center"/>
          </w:tcPr>
          <w:p w:rsidR="00F016A2" w:rsidRPr="00FD1EE4" w:rsidRDefault="00B71A24" w:rsidP="00DE431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F016A2" w:rsidRPr="00B23852" w:rsidRDefault="00B71A24"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B71A24" w:rsidP="00DE431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B71A24"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B71A24"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DE4310">
        <w:trPr>
          <w:trHeight w:val="853"/>
        </w:trPr>
        <w:tc>
          <w:tcPr>
            <w:tcW w:w="2835" w:type="dxa"/>
            <w:vMerge w:val="restart"/>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rPr>
          <w:trHeight w:val="850"/>
        </w:trPr>
        <w:tc>
          <w:tcPr>
            <w:tcW w:w="2835" w:type="dxa"/>
            <w:vMerge/>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rPr>
          <w:trHeight w:val="850"/>
        </w:trPr>
        <w:tc>
          <w:tcPr>
            <w:tcW w:w="2835" w:type="dxa"/>
            <w:vMerge/>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rPr>
          <w:trHeight w:val="850"/>
        </w:trPr>
        <w:tc>
          <w:tcPr>
            <w:tcW w:w="2835" w:type="dxa"/>
            <w:vMerge/>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rPr>
          <w:trHeight w:val="850"/>
        </w:trPr>
        <w:tc>
          <w:tcPr>
            <w:tcW w:w="2835" w:type="dxa"/>
            <w:vMerge/>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DE4310">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DE4310">
        <w:tc>
          <w:tcPr>
            <w:tcW w:w="9016" w:type="dxa"/>
            <w:shd w:val="clear" w:color="auto" w:fill="DBE5F1" w:themeFill="accent1" w:themeFillTint="33"/>
          </w:tcPr>
          <w:p w:rsidR="00F016A2" w:rsidRPr="00FD1EE4" w:rsidRDefault="00F016A2" w:rsidP="00DE431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DE4310">
        <w:trPr>
          <w:trHeight w:val="10187"/>
        </w:trPr>
        <w:tc>
          <w:tcPr>
            <w:tcW w:w="9016" w:type="dxa"/>
          </w:tcPr>
          <w:p w:rsidR="00F016A2" w:rsidRPr="00FD1EE4" w:rsidRDefault="00F016A2" w:rsidP="00DE4310">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760B37">
        <w:rPr>
          <w:rFonts w:ascii="GHEA Grapalat" w:hAnsi="GHEA Grapalat"/>
          <w:b/>
          <w:sz w:val="24"/>
          <w:szCs w:val="24"/>
        </w:rPr>
        <w:t>114М-ХМААПДБ-22/06</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5"/>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760B37">
        <w:rPr>
          <w:rFonts w:ascii="GHEA Grapalat" w:hAnsi="GHEA Grapalat"/>
          <w:spacing w:val="-6"/>
        </w:rPr>
        <w:t>114М-ХМААПДБ-22/06</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760B37">
        <w:rPr>
          <w:rFonts w:ascii="GHEA Grapalat" w:hAnsi="GHEA Grapalat"/>
          <w:i/>
          <w:sz w:val="22"/>
          <w:szCs w:val="22"/>
        </w:rPr>
        <w:t>114М-ХМААПДБ-22/06</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7"/>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w:t>
      </w:r>
      <w:r w:rsidRPr="00B138F3">
        <w:rPr>
          <w:rFonts w:ascii="GHEA Grapalat" w:hAnsi="GHEA Grapalat"/>
          <w:sz w:val="22"/>
          <w:szCs w:val="22"/>
        </w:rPr>
        <w:lastRenderedPageBreak/>
        <w:t xml:space="preserve">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w:t>
      </w:r>
      <w:r w:rsidRPr="00B138F3">
        <w:rPr>
          <w:rFonts w:ascii="GHEA Grapalat" w:hAnsi="GHEA Grapalat"/>
          <w:sz w:val="22"/>
          <w:szCs w:val="22"/>
        </w:rPr>
        <w:lastRenderedPageBreak/>
        <w:t>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760B37">
        <w:rPr>
          <w:rFonts w:ascii="GHEA Grapalat" w:hAnsi="GHEA Grapalat"/>
          <w:i/>
        </w:rPr>
        <w:t>114М-ХМААПДБ-22/06</w:t>
      </w:r>
      <w:r w:rsidRPr="00B138F3">
        <w:rPr>
          <w:rFonts w:ascii="GHEA Grapalat" w:hAnsi="GHEA Grapalat"/>
          <w:i/>
        </w:rPr>
        <w:t>"</w:t>
      </w:r>
      <w:r w:rsidRPr="00B138F3">
        <w:rPr>
          <w:rStyle w:val="FootnoteReference"/>
          <w:rFonts w:ascii="GHEA Grapalat" w:hAnsi="GHEA Grapalat"/>
          <w:i/>
        </w:rPr>
        <w:footnoteReference w:customMarkFollows="1" w:id="9"/>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760B37">
        <w:rPr>
          <w:rFonts w:ascii="GHEA Grapalat" w:hAnsi="GHEA Grapalat"/>
          <w:b/>
          <w:sz w:val="24"/>
          <w:szCs w:val="24"/>
        </w:rPr>
        <w:t>114М-ХМААПДБ-22/06</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1"/>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13"/>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14"/>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w:t>
      </w:r>
      <w:r>
        <w:rPr>
          <w:rFonts w:ascii="GHEA Grapalat" w:hAnsi="GHEA Grapalat"/>
        </w:rPr>
        <w:lastRenderedPageBreak/>
        <w:t>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5"/>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16"/>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w:t>
      </w:r>
      <w:r w:rsidRPr="00B138F3">
        <w:rPr>
          <w:rFonts w:ascii="GHEA Grapalat" w:hAnsi="GHEA Grapalat"/>
        </w:rPr>
        <w:lastRenderedPageBreak/>
        <w:t>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7"/>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8"/>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w:t>
      </w:r>
      <w:r w:rsidRPr="00B138F3">
        <w:rPr>
          <w:rFonts w:ascii="GHEA Grapalat" w:hAnsi="GHEA Grapalat"/>
        </w:rPr>
        <w:lastRenderedPageBreak/>
        <w:t>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bookmarkStart w:id="3" w:name="_GoBack"/>
      <w:bookmarkEnd w:id="3"/>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9"/>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17BD2">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20"/>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317BD2">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21"/>
              <w:t>***</w:t>
            </w:r>
          </w:p>
        </w:tc>
      </w:tr>
      <w:tr w:rsidR="00B34A8E" w:rsidRPr="00B138F3" w:rsidTr="006E4EE2">
        <w:trPr>
          <w:trHeight w:val="445"/>
          <w:jc w:val="center"/>
        </w:trPr>
        <w:tc>
          <w:tcPr>
            <w:tcW w:w="1242" w:type="dxa"/>
            <w:vAlign w:val="center"/>
          </w:tcPr>
          <w:p w:rsidR="00B34A8E" w:rsidRDefault="00B34A8E" w:rsidP="00B34A8E">
            <w:pPr>
              <w:jc w:val="center"/>
              <w:rPr>
                <w:rFonts w:ascii="Sylfaen" w:hAnsi="Sylfaen" w:cs="Arial"/>
                <w:b/>
                <w:bCs/>
                <w:color w:val="000000"/>
                <w:sz w:val="18"/>
                <w:szCs w:val="18"/>
              </w:rPr>
            </w:pPr>
            <w:r>
              <w:rPr>
                <w:rFonts w:ascii="Sylfaen" w:hAnsi="Sylfaen" w:cs="Arial"/>
                <w:b/>
                <w:bCs/>
                <w:color w:val="000000"/>
                <w:sz w:val="18"/>
                <w:szCs w:val="18"/>
              </w:rPr>
              <w:t>1</w:t>
            </w:r>
          </w:p>
        </w:tc>
        <w:tc>
          <w:tcPr>
            <w:tcW w:w="2715" w:type="dxa"/>
            <w:vAlign w:val="center"/>
          </w:tcPr>
          <w:p w:rsidR="00B34A8E" w:rsidRDefault="00B34A8E" w:rsidP="00B34A8E">
            <w:pPr>
              <w:rPr>
                <w:rFonts w:ascii="Sylfaen" w:hAnsi="Sylfaen" w:cs="Arial"/>
                <w:color w:val="000000"/>
                <w:sz w:val="18"/>
                <w:szCs w:val="18"/>
              </w:rPr>
            </w:pPr>
            <w:r>
              <w:rPr>
                <w:rFonts w:ascii="Sylfaen" w:hAnsi="Sylfaen" w:cs="Arial"/>
                <w:color w:val="000000"/>
                <w:sz w:val="18"/>
                <w:szCs w:val="18"/>
              </w:rPr>
              <w:t>15421100</w:t>
            </w:r>
          </w:p>
        </w:tc>
        <w:tc>
          <w:tcPr>
            <w:tcW w:w="1559" w:type="dxa"/>
          </w:tcPr>
          <w:p w:rsidR="00B34A8E" w:rsidRDefault="00B34A8E" w:rsidP="00B34A8E">
            <w:pPr>
              <w:rPr>
                <w:rFonts w:ascii="Sylfaen" w:hAnsi="Sylfaen" w:cs="Arial"/>
                <w:color w:val="000000"/>
                <w:sz w:val="18"/>
                <w:szCs w:val="18"/>
              </w:rPr>
            </w:pPr>
            <w:r>
              <w:rPr>
                <w:rFonts w:ascii="Sylfaen" w:hAnsi="Sylfaen" w:cs="Arial"/>
                <w:color w:val="000000"/>
                <w:sz w:val="18"/>
                <w:szCs w:val="18"/>
              </w:rPr>
              <w:t>Растительное масло</w:t>
            </w:r>
          </w:p>
        </w:tc>
        <w:tc>
          <w:tcPr>
            <w:tcW w:w="1925" w:type="dxa"/>
          </w:tcPr>
          <w:p w:rsidR="00B34A8E" w:rsidRDefault="00B34A8E" w:rsidP="00B34A8E">
            <w:pPr>
              <w:rPr>
                <w:rFonts w:ascii="Sylfaen" w:hAnsi="Sylfaen" w:cs="Arial"/>
                <w:color w:val="000000"/>
                <w:sz w:val="18"/>
                <w:szCs w:val="18"/>
              </w:rPr>
            </w:pPr>
            <w:r>
              <w:rPr>
                <w:rFonts w:ascii="Sylfaen" w:hAnsi="Sylfaen" w:cs="Arial"/>
                <w:color w:val="000000"/>
                <w:sz w:val="18"/>
                <w:szCs w:val="18"/>
              </w:rPr>
              <w:t> </w:t>
            </w:r>
          </w:p>
        </w:tc>
        <w:tc>
          <w:tcPr>
            <w:tcW w:w="1467" w:type="dxa"/>
          </w:tcPr>
          <w:p w:rsidR="00B34A8E" w:rsidRDefault="00B34A8E" w:rsidP="00B34A8E">
            <w:pPr>
              <w:rPr>
                <w:rFonts w:ascii="Sylfaen" w:hAnsi="Sylfaen" w:cs="Arial"/>
                <w:color w:val="000000"/>
                <w:sz w:val="18"/>
                <w:szCs w:val="18"/>
              </w:rPr>
            </w:pPr>
            <w:r>
              <w:rPr>
                <w:rFonts w:ascii="Sylfaen" w:hAnsi="Sylfaen" w:cs="Arial"/>
                <w:color w:val="000000"/>
                <w:sz w:val="18"/>
                <w:szCs w:val="18"/>
              </w:rPr>
              <w:t xml:space="preserve">Масло подсолнечное - рафинированное (рафинированное); Изготовлено </w:t>
            </w:r>
            <w:r>
              <w:rPr>
                <w:rFonts w:ascii="Sylfaen" w:hAnsi="Sylfaen" w:cs="Arial"/>
                <w:color w:val="000000"/>
                <w:sz w:val="18"/>
                <w:szCs w:val="18"/>
              </w:rPr>
              <w:lastRenderedPageBreak/>
              <w:t>путем отжима и прессования семян подсолнечника, высшего качества, рафинированное, дезодорированное. Фасовка: весовая во флаконах вместимостью 0,9-1 л (без учета массы тары). Эквивалент индикаторы.</w:t>
            </w:r>
            <w:r>
              <w:rPr>
                <w:rFonts w:ascii="Sylfaen" w:hAnsi="Sylfaen" w:cs="Arial"/>
                <w:color w:val="000000"/>
                <w:sz w:val="18"/>
                <w:szCs w:val="18"/>
              </w:rPr>
              <w:br w:type="page"/>
            </w:r>
            <w:r>
              <w:rPr>
                <w:rFonts w:ascii="Sylfaen" w:hAnsi="Sylfaen" w:cs="Arial"/>
                <w:color w:val="000000"/>
                <w:sz w:val="18"/>
                <w:szCs w:val="18"/>
              </w:rPr>
              <w:br w:type="page"/>
              <w:t xml:space="preserve">Общие обязательные условия для товара: безопасность, упаковка и маркировка, в соответствии с решением Комиссии Таможенного союза №880 от 09.12.2011 «О безопасности пищевой продукции» (ТС ТС 021/2011), Комиссия Таможенного </w:t>
            </w:r>
            <w:r>
              <w:rPr>
                <w:rFonts w:ascii="Sylfaen" w:hAnsi="Sylfaen" w:cs="Arial"/>
                <w:color w:val="000000"/>
                <w:sz w:val="18"/>
                <w:szCs w:val="18"/>
              </w:rPr>
              <w:lastRenderedPageBreak/>
              <w:t>союза №881 от 9 декабря 2011 г. Решение о маркировке пищевых продуктов (ТС ТС 022/2011), Решение Комиссии Таможенного союза от 16 августа 2011 г. № 769 о безопасности упаковки (ТС 005/2011), июль 2012 г. Совета Евразийской экономической комиссии Технические требования «Требования безопасности к пищевым добавкам, ароматизаторам и технологическим вспомогательным средствам» утверждены постановлением № 58 от 20 (ТК ТС 029/2012).</w:t>
            </w:r>
            <w:r>
              <w:rPr>
                <w:rFonts w:ascii="Sylfaen" w:hAnsi="Sylfaen" w:cs="Arial"/>
                <w:color w:val="000000"/>
                <w:sz w:val="18"/>
                <w:szCs w:val="18"/>
              </w:rPr>
              <w:br w:type="page"/>
            </w:r>
            <w:r>
              <w:rPr>
                <w:rFonts w:ascii="Sylfaen" w:hAnsi="Sylfaen" w:cs="Arial"/>
                <w:color w:val="000000"/>
                <w:sz w:val="18"/>
                <w:szCs w:val="18"/>
              </w:rPr>
              <w:br w:type="page"/>
              <w:t xml:space="preserve"> </w:t>
            </w:r>
            <w:r>
              <w:rPr>
                <w:rFonts w:ascii="Sylfaen" w:hAnsi="Sylfaen" w:cs="Arial"/>
                <w:color w:val="000000"/>
                <w:sz w:val="18"/>
                <w:szCs w:val="18"/>
              </w:rPr>
              <w:lastRenderedPageBreak/>
              <w:t>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Sylfaen" w:hAnsi="Sylfaen" w:cs="Arial"/>
                <w:color w:val="000000"/>
                <w:sz w:val="18"/>
                <w:szCs w:val="18"/>
              </w:rPr>
              <w:br w:type="page"/>
            </w:r>
            <w:r>
              <w:rPr>
                <w:rFonts w:ascii="Sylfaen" w:hAnsi="Sylfaen" w:cs="Arial"/>
                <w:color w:val="000000"/>
                <w:sz w:val="18"/>
                <w:szCs w:val="18"/>
              </w:rPr>
              <w:br w:type="page"/>
              <w:t>Доставка осуществляется за счет поставщика в соответствующие детские сады по указанным адресам посредством:</w:t>
            </w:r>
            <w:r>
              <w:rPr>
                <w:rFonts w:ascii="Sylfaen" w:hAnsi="Sylfaen" w:cs="Arial"/>
                <w:color w:val="000000"/>
                <w:sz w:val="18"/>
                <w:szCs w:val="18"/>
              </w:rPr>
              <w:br w:type="page"/>
            </w:r>
            <w:r>
              <w:rPr>
                <w:rFonts w:ascii="Sylfaen" w:hAnsi="Sylfaen" w:cs="Arial"/>
                <w:color w:val="000000"/>
                <w:sz w:val="18"/>
                <w:szCs w:val="18"/>
              </w:rPr>
              <w:br w:type="page"/>
              <w:t>* Для пищевых продуктов, определенных указанным решением.</w:t>
            </w:r>
            <w:r>
              <w:rPr>
                <w:rFonts w:ascii="Sylfaen" w:hAnsi="Sylfaen" w:cs="Arial"/>
                <w:color w:val="000000"/>
                <w:sz w:val="18"/>
                <w:szCs w:val="18"/>
              </w:rPr>
              <w:br w:type="page"/>
            </w:r>
            <w:r>
              <w:rPr>
                <w:rFonts w:ascii="Sylfaen" w:hAnsi="Sylfaen" w:cs="Arial"/>
                <w:color w:val="000000"/>
                <w:sz w:val="18"/>
                <w:szCs w:val="18"/>
              </w:rPr>
              <w:br w:type="page"/>
              <w:t xml:space="preserve">Указанный объем каждого товара является максимальным, он может быть </w:t>
            </w:r>
            <w:r>
              <w:rPr>
                <w:rFonts w:ascii="Sylfaen" w:hAnsi="Sylfaen" w:cs="Arial"/>
                <w:color w:val="000000"/>
                <w:sz w:val="18"/>
                <w:szCs w:val="18"/>
              </w:rPr>
              <w:lastRenderedPageBreak/>
              <w:t>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vAlign w:val="center"/>
          </w:tcPr>
          <w:p w:rsidR="00B34A8E" w:rsidRDefault="00B34A8E" w:rsidP="00B34A8E">
            <w:pPr>
              <w:jc w:val="center"/>
              <w:rPr>
                <w:rFonts w:ascii="Sylfaen" w:hAnsi="Sylfaen" w:cs="Arial"/>
                <w:color w:val="000000"/>
                <w:sz w:val="18"/>
                <w:szCs w:val="18"/>
              </w:rPr>
            </w:pPr>
            <w:r>
              <w:rPr>
                <w:rFonts w:ascii="Sylfaen" w:hAnsi="Sylfaen" w:cs="Arial"/>
                <w:color w:val="000000"/>
                <w:sz w:val="18"/>
                <w:szCs w:val="18"/>
              </w:rPr>
              <w:lastRenderedPageBreak/>
              <w:t>литр</w:t>
            </w:r>
          </w:p>
        </w:tc>
        <w:tc>
          <w:tcPr>
            <w:tcW w:w="1559" w:type="dxa"/>
            <w:vAlign w:val="center"/>
          </w:tcPr>
          <w:p w:rsidR="00B34A8E" w:rsidRDefault="00B34A8E" w:rsidP="00B34A8E">
            <w:pPr>
              <w:jc w:val="center"/>
              <w:rPr>
                <w:rFonts w:ascii="Sylfaen" w:hAnsi="Sylfaen" w:cs="Arial"/>
                <w:color w:val="000000"/>
                <w:sz w:val="18"/>
                <w:szCs w:val="18"/>
              </w:rPr>
            </w:pPr>
            <w:r>
              <w:rPr>
                <w:rFonts w:ascii="Sylfaen" w:hAnsi="Sylfaen" w:cs="Arial"/>
                <w:color w:val="000000"/>
                <w:sz w:val="18"/>
                <w:szCs w:val="18"/>
              </w:rPr>
              <w:t>1100</w:t>
            </w:r>
          </w:p>
        </w:tc>
        <w:tc>
          <w:tcPr>
            <w:tcW w:w="1134" w:type="dxa"/>
            <w:vAlign w:val="center"/>
          </w:tcPr>
          <w:p w:rsidR="00B34A8E" w:rsidRDefault="00B34A8E" w:rsidP="00B34A8E">
            <w:pPr>
              <w:jc w:val="center"/>
              <w:rPr>
                <w:rFonts w:ascii="Sylfaen" w:hAnsi="Sylfaen" w:cs="Arial"/>
                <w:color w:val="000000"/>
                <w:sz w:val="18"/>
                <w:szCs w:val="18"/>
              </w:rPr>
            </w:pPr>
            <w:r>
              <w:rPr>
                <w:rFonts w:ascii="Sylfaen" w:hAnsi="Sylfaen" w:cs="Arial"/>
                <w:color w:val="000000"/>
                <w:sz w:val="18"/>
                <w:szCs w:val="18"/>
              </w:rPr>
              <w:t> </w:t>
            </w:r>
          </w:p>
        </w:tc>
        <w:tc>
          <w:tcPr>
            <w:tcW w:w="850" w:type="dxa"/>
            <w:vAlign w:val="center"/>
          </w:tcPr>
          <w:p w:rsidR="00B34A8E" w:rsidRDefault="00B34A8E" w:rsidP="00B34A8E">
            <w:pPr>
              <w:jc w:val="center"/>
              <w:rPr>
                <w:rFonts w:ascii="Sylfaen" w:hAnsi="Sylfaen" w:cs="Arial"/>
                <w:color w:val="000000"/>
                <w:sz w:val="18"/>
                <w:szCs w:val="18"/>
              </w:rPr>
            </w:pPr>
            <w:r>
              <w:rPr>
                <w:rFonts w:ascii="Sylfaen" w:hAnsi="Sylfaen" w:cs="Arial"/>
                <w:color w:val="000000"/>
                <w:sz w:val="18"/>
                <w:szCs w:val="18"/>
              </w:rPr>
              <w:t>150</w:t>
            </w:r>
          </w:p>
        </w:tc>
        <w:tc>
          <w:tcPr>
            <w:tcW w:w="709" w:type="dxa"/>
          </w:tcPr>
          <w:p w:rsidR="00B34A8E" w:rsidRDefault="00B34A8E" w:rsidP="00B34A8E">
            <w:pPr>
              <w:rPr>
                <w:rFonts w:ascii="Sylfaen" w:hAnsi="Sylfaen" w:cs="Arial"/>
                <w:color w:val="000000"/>
                <w:sz w:val="18"/>
                <w:szCs w:val="18"/>
              </w:rPr>
            </w:pPr>
            <w:r>
              <w:rPr>
                <w:rFonts w:ascii="Sylfaen" w:hAnsi="Sylfaen" w:cs="Arial"/>
                <w:color w:val="000000"/>
                <w:sz w:val="18"/>
                <w:szCs w:val="18"/>
              </w:rPr>
              <w:t>Ереван, Нор Норк  улица Шопр</w:t>
            </w:r>
            <w:r>
              <w:rPr>
                <w:rFonts w:ascii="Sylfaen" w:hAnsi="Sylfaen" w:cs="Arial"/>
                <w:color w:val="000000"/>
                <w:sz w:val="18"/>
                <w:szCs w:val="18"/>
              </w:rPr>
              <w:lastRenderedPageBreak/>
              <w:t>она 6</w:t>
            </w:r>
          </w:p>
        </w:tc>
        <w:tc>
          <w:tcPr>
            <w:tcW w:w="1158" w:type="dxa"/>
            <w:vAlign w:val="center"/>
          </w:tcPr>
          <w:p w:rsidR="00B34A8E" w:rsidRDefault="00B34A8E" w:rsidP="00B34A8E">
            <w:pPr>
              <w:jc w:val="center"/>
              <w:rPr>
                <w:rFonts w:ascii="Sylfaen" w:hAnsi="Sylfaen" w:cs="Arial"/>
                <w:color w:val="000000"/>
                <w:sz w:val="18"/>
                <w:szCs w:val="18"/>
              </w:rPr>
            </w:pPr>
            <w:r>
              <w:rPr>
                <w:rFonts w:ascii="Sylfaen" w:hAnsi="Sylfaen" w:cs="Arial"/>
                <w:color w:val="000000"/>
                <w:sz w:val="18"/>
                <w:szCs w:val="18"/>
              </w:rPr>
              <w:lastRenderedPageBreak/>
              <w:t>150</w:t>
            </w:r>
          </w:p>
        </w:tc>
        <w:tc>
          <w:tcPr>
            <w:tcW w:w="947" w:type="dxa"/>
          </w:tcPr>
          <w:p w:rsidR="00B34A8E" w:rsidRDefault="00B34A8E" w:rsidP="00B34A8E">
            <w:pPr>
              <w:rPr>
                <w:rFonts w:ascii="Sylfaen" w:hAnsi="Sylfaen" w:cs="Arial"/>
                <w:color w:val="000000"/>
                <w:sz w:val="18"/>
                <w:szCs w:val="18"/>
              </w:rPr>
            </w:pPr>
            <w:r>
              <w:rPr>
                <w:rFonts w:ascii="Sylfaen" w:hAnsi="Sylfaen" w:cs="Arial"/>
                <w:color w:val="000000"/>
                <w:sz w:val="18"/>
                <w:szCs w:val="18"/>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2</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15616000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Гречневая крупа</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Крупа гречневая I сорта, чистая, не более 5 кг, в полиэтиленовой пленке для пищевых продуктов, с соответствующей маркировкой, влажностью не более 14,0%, крупностью не менее 97,5%.</w:t>
            </w:r>
            <w:r w:rsidRPr="00B34A8E">
              <w:rPr>
                <w:rFonts w:ascii="GHEA Grapalat" w:hAnsi="GHEA Grapalat"/>
                <w:sz w:val="16"/>
                <w:szCs w:val="16"/>
              </w:rPr>
              <w:br/>
              <w:t xml:space="preserve">Общие обязательные условия для товара: безопасность, упаковка и маркировка, в соответствии с решением Комиссии </w:t>
            </w:r>
            <w:r w:rsidRPr="00B34A8E">
              <w:rPr>
                <w:rFonts w:ascii="GHEA Grapalat" w:hAnsi="GHEA Grapalat"/>
                <w:sz w:val="16"/>
                <w:szCs w:val="16"/>
              </w:rPr>
              <w:lastRenderedPageBreak/>
              <w:t xml:space="preserve">Таможенного союза №880 от 09.12.2011 «О безопасности пищевой продукции» (ТС ТС 021/2011), Комиссия Таможенного союза №881 от 9 декабря 2011 г. «Пищевая продукция для ее маркировки» (ТС ТС 022/2011), Решение Комиссии Таможенного союза от 16 августа 2011 г. № 769 (ТС ТС 005/2011), июль 2012 г. Совет Евразийской экономической комиссии «Требования к безопасности пищевых добавок, ароматизаторов и технологических вспомогательных средств», утвержденного решением № 58 от 20 (ТС ТС 029/2012), «О безопасности </w:t>
            </w:r>
            <w:r w:rsidRPr="00B34A8E">
              <w:rPr>
                <w:rFonts w:ascii="GHEA Grapalat" w:hAnsi="GHEA Grapalat"/>
                <w:sz w:val="16"/>
                <w:szCs w:val="16"/>
              </w:rPr>
              <w:lastRenderedPageBreak/>
              <w:t>зерна», принятого решением Комиссии Таможенного союза № 874 от 09 декабря 2011 г. ( ТС ТС 015/2011) технических регламентов. Разборчивая маркировка</w:t>
            </w:r>
            <w:r w:rsidRPr="00B34A8E">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B34A8E">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sidRPr="00B34A8E">
              <w:rPr>
                <w:rFonts w:ascii="GHEA Grapalat" w:hAnsi="GHEA Grapalat"/>
                <w:sz w:val="16"/>
                <w:szCs w:val="16"/>
              </w:rPr>
              <w:br/>
              <w:t xml:space="preserve">* Для пищевых продуктов, определенных </w:t>
            </w:r>
            <w:r w:rsidRPr="00B34A8E">
              <w:rPr>
                <w:rFonts w:ascii="GHEA Grapalat" w:hAnsi="GHEA Grapalat"/>
                <w:sz w:val="16"/>
                <w:szCs w:val="16"/>
              </w:rPr>
              <w:lastRenderedPageBreak/>
              <w:t>указанным решением.</w:t>
            </w:r>
            <w:r w:rsidRPr="00B34A8E">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990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3</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15851100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Макаронные изделия</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 xml:space="preserve">"Макаронные изделия обыкновенные, лапша, вермишель и другие нарезки (фасовка: 5, 10 и 20 кг, по желанию заказчика), из пресного теста, влажность макаронных изделий не более 12%, зольность: не более 2,1, кислотность 5% - </w:t>
            </w:r>
            <w:r w:rsidRPr="00B34A8E">
              <w:rPr>
                <w:rFonts w:ascii="GHEA Grapalat" w:hAnsi="GHEA Grapalat"/>
                <w:sz w:val="16"/>
                <w:szCs w:val="16"/>
              </w:rPr>
              <w:lastRenderedPageBreak/>
              <w:t xml:space="preserve">Не более 0,30%, без примесей, без примесей, без заражения вредителями; из муки пшеничной), Б (из муки пшеничной хлебопекарной), фасованной и без фасовки, ГОСТ 31743-2017 или аналогичный требованиям ГОСТ Общие требования к продукту: безопасность, упаковка и маркировка в соответствии с Комиссией Таможенного союза от 9 декабря 2011 г. «О безопасности пищевой продукции», утвержденной Постановлением № 880 (ТС ТС 021/2011), «Пищевая продукция о ее маркировке», принятой Постановлением Таможенного союза № 881 </w:t>
            </w:r>
            <w:r w:rsidRPr="00B34A8E">
              <w:rPr>
                <w:rFonts w:ascii="GHEA Grapalat" w:hAnsi="GHEA Grapalat"/>
                <w:sz w:val="16"/>
                <w:szCs w:val="16"/>
              </w:rPr>
              <w:lastRenderedPageBreak/>
              <w:t xml:space="preserve">Комиссия от 9 декабря 2011 г. 11) «О безопасности упаковки» (ТС ТС 005/2011), принятых Решением Комиссии Таможенного союза от 16.08.2011 № 769, утв. Решением Совета Евразийской экономической комиссии от 20.07.2012 № 58 «Пищевые добавки , Ароматизаторы и технологические требования безопасности вспомогательных средств» (ТС ТС 029/2012), технический регламент «О безопасности зерна» (ТС ТС 015/2011), принятый решением Комиссии Таможенного союза № 874 от 9 декабря 2011 г. . Разборчивая </w:t>
            </w:r>
            <w:r w:rsidRPr="00B34A8E">
              <w:rPr>
                <w:rFonts w:ascii="GHEA Grapalat" w:hAnsi="GHEA Grapalat"/>
                <w:sz w:val="16"/>
                <w:szCs w:val="16"/>
              </w:rPr>
              <w:lastRenderedPageBreak/>
              <w:t>маркировка</w:t>
            </w:r>
            <w:r w:rsidRPr="00B34A8E">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B34A8E">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sidRPr="00B34A8E">
              <w:rPr>
                <w:rFonts w:ascii="GHEA Grapalat" w:hAnsi="GHEA Grapalat"/>
                <w:sz w:val="16"/>
                <w:szCs w:val="16"/>
              </w:rPr>
              <w:br/>
              <w:t>* Для пищевых продуктов, определенных указанным решением.</w:t>
            </w:r>
            <w:r w:rsidRPr="00B34A8E">
              <w:rPr>
                <w:rFonts w:ascii="GHEA Grapalat" w:hAnsi="GHEA Grapalat"/>
                <w:sz w:val="16"/>
                <w:szCs w:val="16"/>
              </w:rPr>
              <w:br/>
              <w:t xml:space="preserve">Указанный объем каждого товара является максимальным, он может быть уменьшен Покупателем с учетом фактического количества </w:t>
            </w:r>
            <w:r w:rsidRPr="00B34A8E">
              <w:rPr>
                <w:rFonts w:ascii="GHEA Grapalat" w:hAnsi="GHEA Grapalat"/>
                <w:sz w:val="16"/>
                <w:szCs w:val="16"/>
              </w:rPr>
              <w:lastRenderedPageBreak/>
              <w:t>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360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4</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15831000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Сахар</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 xml:space="preserve">"Свекла белая, наливная, сладкая, сухая, без побочного вкуса и запаха (как сухая, так и в растворе), в заводской упаковке, 5, 10 и 50 кг (по согласованию с заказчиком) с соответствующей маркировкой. Сахарный раствор должен быть прозрачный, без нерастворившегося осадка и побочных продуктов, массовая доля сахарозы не менее 99,75 % (без учета сухих веществ), массовая доля влаги не более 0,14 %, массовая </w:t>
            </w:r>
            <w:r w:rsidRPr="00B34A8E">
              <w:rPr>
                <w:rFonts w:ascii="GHEA Grapalat" w:hAnsi="GHEA Grapalat"/>
                <w:sz w:val="16"/>
                <w:szCs w:val="16"/>
              </w:rPr>
              <w:lastRenderedPageBreak/>
              <w:t>доля ферросплавов не более 0,0003 % не более ГОСТ 21-94 или аналогичный требованиям ГОСТ Остаточный срок годности не менее 1/2 срока, указанного на момент поставки.</w:t>
            </w:r>
            <w:r w:rsidRPr="00B34A8E">
              <w:rPr>
                <w:rFonts w:ascii="GHEA Grapalat" w:hAnsi="GHEA Grapalat"/>
                <w:sz w:val="16"/>
                <w:szCs w:val="16"/>
              </w:rPr>
              <w:br/>
              <w:t xml:space="preserve">Безопасность, маркировка и упаковка пищевых продуктов подлежат оценке соответствия в соответствии с Решением Комиссии Таможенного союза от 9 декабря 2011 г. № 880 «О безопасности пищевой продукции» (ТС ТС 021/2011) и Решением Комиссии Таможенного союза от 9 декабря 2011 г. «О маркировке пищевых продуктов». "утверждены </w:t>
            </w:r>
            <w:r w:rsidRPr="00B34A8E">
              <w:rPr>
                <w:rFonts w:ascii="GHEA Grapalat" w:hAnsi="GHEA Grapalat"/>
                <w:sz w:val="16"/>
                <w:szCs w:val="16"/>
              </w:rPr>
              <w:lastRenderedPageBreak/>
              <w:t>Постановлением № 881 (ТС ТС 022/2011); статьей 9 Закона Республики Армения "О" и маркироваться единым знаком обращения на территории Евразийского экономического союза. Разборчивая маркировка.</w:t>
            </w:r>
            <w:r w:rsidRPr="00B34A8E">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B34A8E">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sidRPr="00B34A8E">
              <w:rPr>
                <w:rFonts w:ascii="GHEA Grapalat" w:hAnsi="GHEA Grapalat"/>
                <w:sz w:val="16"/>
                <w:szCs w:val="16"/>
              </w:rPr>
              <w:br/>
              <w:t xml:space="preserve">* Для пищевых </w:t>
            </w:r>
            <w:r w:rsidRPr="00B34A8E">
              <w:rPr>
                <w:rFonts w:ascii="GHEA Grapalat" w:hAnsi="GHEA Grapalat"/>
                <w:sz w:val="16"/>
                <w:szCs w:val="16"/>
              </w:rPr>
              <w:lastRenderedPageBreak/>
              <w:t>продуктов, определенных указанным решением.</w:t>
            </w:r>
            <w:r w:rsidRPr="00B34A8E">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460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5</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15531100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Масло сливочное</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 xml:space="preserve">"Торговая марка Valio. Сливки сливочные /фасовка: 5 кг и 10 кг, по желанию заказчика/; жирность: 82,5%, высокого качества, свежая, в форме, содержание белка 0,7 г, углеводов 0,7 г, 740 ккал, </w:t>
            </w:r>
            <w:r w:rsidRPr="00B34A8E">
              <w:rPr>
                <w:rFonts w:ascii="GHEA Grapalat" w:hAnsi="GHEA Grapalat"/>
                <w:sz w:val="16"/>
                <w:szCs w:val="16"/>
              </w:rPr>
              <w:lastRenderedPageBreak/>
              <w:t xml:space="preserve">титруемая кислотность: 23 Не более 6,25 или более 6,25 для масла плазмы для масла сладкосливочного, в упаковках по ГОСТ 32261-2013 или эквивалентному ГОСТ: Общие требования Евразийской экономической комиссии по безопасности молока и молочной продукции (ТС ТС 033/2013) утвержден Решением № 67 от 09.10.2013. Безопасность, упаковка и маркировка в соответствии с Решением Комиссии Таможенного союза от 09.12.2011 № 880 по безопасности пищевых продуктов (ТС ТС 021/2011) , «Пищевая продукция в </w:t>
            </w:r>
            <w:r w:rsidRPr="00B34A8E">
              <w:rPr>
                <w:rFonts w:ascii="GHEA Grapalat" w:hAnsi="GHEA Grapalat"/>
                <w:sz w:val="16"/>
                <w:szCs w:val="16"/>
              </w:rPr>
              <w:lastRenderedPageBreak/>
              <w:t>части ее маркировки» утверждена решением Комиссии Таможенного союза от 9 декабря 2011 г. № 881 (ТС ТС 022/2011), утверждена Советом Евразийской экономической комиссии в 2012 г. «Требования безопасности пищевых добавок, ароматизаторов и технологических вспомогательных средств» утверждены постановлением № 58 от 20 июля 2011 г. (ТС ТС 029/2012) 005/2011). Маркировка: читаемая.</w:t>
            </w:r>
            <w:r w:rsidRPr="00B34A8E">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w:t>
            </w:r>
            <w:r w:rsidRPr="00B34A8E">
              <w:rPr>
                <w:rFonts w:ascii="GHEA Grapalat" w:hAnsi="GHEA Grapalat"/>
                <w:sz w:val="16"/>
                <w:szCs w:val="16"/>
              </w:rPr>
              <w:lastRenderedPageBreak/>
              <w:t>предварительного заказа (не ранее, чем за 3 рабочих дня) по электронной почте. по почте или телефону.</w:t>
            </w:r>
            <w:r w:rsidRPr="00B34A8E">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sidRPr="00B34A8E">
              <w:rPr>
                <w:rFonts w:ascii="GHEA Grapalat" w:hAnsi="GHEA Grapalat"/>
                <w:sz w:val="16"/>
                <w:szCs w:val="16"/>
              </w:rPr>
              <w:br/>
              <w:t>* Для пищевых продуктов, определенных указанным решением.</w:t>
            </w:r>
            <w:r w:rsidRPr="00B34A8E">
              <w:rPr>
                <w:rFonts w:ascii="GHEA Grapalat" w:hAnsi="GHEA Grapalat"/>
                <w:sz w:val="16"/>
                <w:szCs w:val="16"/>
              </w:rPr>
              <w:br/>
              <w:t xml:space="preserve">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w:t>
            </w:r>
            <w:r w:rsidRPr="00B34A8E">
              <w:rPr>
                <w:rFonts w:ascii="GHEA Grapalat" w:hAnsi="GHEA Grapalat"/>
                <w:sz w:val="16"/>
                <w:szCs w:val="16"/>
              </w:rPr>
              <w:lastRenderedPageBreak/>
              <w:t>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80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6</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15112180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Птица / Куриное бедро /</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Бедро куриное, охлажденное, местное Чистое, обескровленное, без запаха, герметично упакованное в тару для пищевых продуктов, отдельной порцией, от 900 грамм до 1,1 кг, без массы воды.ГОСТ 31962-2013 или аналог ГОСТ.</w:t>
            </w:r>
            <w:r w:rsidRPr="00B34A8E">
              <w:rPr>
                <w:rFonts w:ascii="GHEA Grapalat" w:hAnsi="GHEA Grapalat"/>
                <w:sz w:val="16"/>
                <w:szCs w:val="16"/>
              </w:rPr>
              <w:br/>
              <w:t xml:space="preserve">Безопасность, маркировка и упаковка - общие обязательные условия для продукции, в соответствии с Положением «О безопасности мяса и мясной продукции» (ТС ТС 034/2013), принятым Решением Совета Евразийской экономической комиссии № 68 от 09.10.2013. Безопасность, упаковка и маркировка в </w:t>
            </w:r>
            <w:r w:rsidRPr="00B34A8E">
              <w:rPr>
                <w:rFonts w:ascii="GHEA Grapalat" w:hAnsi="GHEA Grapalat"/>
                <w:sz w:val="16"/>
                <w:szCs w:val="16"/>
              </w:rPr>
              <w:lastRenderedPageBreak/>
              <w:t xml:space="preserve">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w:t>
            </w:r>
            <w:r w:rsidRPr="00B34A8E">
              <w:rPr>
                <w:rFonts w:ascii="GHEA Grapalat" w:hAnsi="GHEA Grapalat"/>
                <w:sz w:val="16"/>
                <w:szCs w:val="16"/>
              </w:rPr>
              <w:lastRenderedPageBreak/>
              <w:t>безопасности упаковки (ТС ТС 005/2011), принятое Решением № 769 от 16.08.2006. Можно хранить в холодильнике после доставки.</w:t>
            </w:r>
            <w:r w:rsidRPr="00B34A8E">
              <w:rPr>
                <w:rFonts w:ascii="GHEA Grapalat" w:hAnsi="GHEA Grapalat"/>
                <w:sz w:val="16"/>
                <w:szCs w:val="16"/>
              </w:rPr>
              <w:br/>
              <w:t>Можно хранить в холодильнике после доставки.</w:t>
            </w:r>
            <w:r w:rsidRPr="00B34A8E">
              <w:rPr>
                <w:rFonts w:ascii="GHEA Grapalat" w:hAnsi="GHEA Grapalat"/>
                <w:sz w:val="16"/>
                <w:szCs w:val="16"/>
              </w:rPr>
              <w:br/>
              <w:t xml:space="preserve">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B34A8E">
              <w:rPr>
                <w:rFonts w:ascii="GHEA Grapalat" w:hAnsi="GHEA Grapalat"/>
                <w:sz w:val="16"/>
                <w:szCs w:val="16"/>
              </w:rPr>
              <w:br/>
              <w:t xml:space="preserve"> Признать, что мясные продукты, поставляемые в детские сады поставщиком (поставщиками), должны забиваться только на бойнях, а также организациях, </w:t>
            </w:r>
            <w:r w:rsidRPr="00B34A8E">
              <w:rPr>
                <w:rFonts w:ascii="GHEA Grapalat" w:hAnsi="GHEA Grapalat"/>
                <w:sz w:val="16"/>
                <w:szCs w:val="16"/>
              </w:rPr>
              <w:lastRenderedPageBreak/>
              <w:t>имеющих договор с бойней, зарегистрированных в Инспекции по безопасности пищевых продуктов при Правительстве Республики Армения.</w:t>
            </w:r>
            <w:r w:rsidRPr="00B34A8E">
              <w:rPr>
                <w:rFonts w:ascii="GHEA Grapalat" w:hAnsi="GHEA Grapalat"/>
                <w:sz w:val="16"/>
                <w:szCs w:val="16"/>
              </w:rPr>
              <w:br/>
              <w:t xml:space="preserve"> Отметим, что доставка должна осуществляться транспортными средствами, предназначенными для перевозки данного продовольствия, что, согласно сообщению начальника Государственной службы безопасности пищевых продуктов Министерства сельского хозяйства РА в 2017 г. «Об утверждении порядка выдачи санитарный паспорт на транспортные средства Согласно утвержденному </w:t>
            </w:r>
            <w:r w:rsidRPr="00B34A8E">
              <w:rPr>
                <w:rFonts w:ascii="GHEA Grapalat" w:hAnsi="GHEA Grapalat"/>
                <w:sz w:val="16"/>
                <w:szCs w:val="16"/>
              </w:rPr>
              <w:lastRenderedPageBreak/>
              <w:t>графику они должны иметь санитарные паспорта.</w:t>
            </w:r>
            <w:r w:rsidRPr="00B34A8E">
              <w:rPr>
                <w:rFonts w:ascii="GHEA Grapalat" w:hAnsi="GHEA Grapalat"/>
                <w:sz w:val="16"/>
                <w:szCs w:val="16"/>
              </w:rPr>
              <w:br/>
              <w:t>Доставка осуществляется за счет поставщика по соответствующим адресам указанных детских садов.</w:t>
            </w:r>
            <w:r w:rsidRPr="00B34A8E">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1450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250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250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7</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15112150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Птица / Куриная грудка /</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 xml:space="preserve">Грудка куриная, охлажденная, местная Чистая, обескровленная, без посторонних запахов, герметично упакованная в </w:t>
            </w:r>
            <w:r w:rsidRPr="00B34A8E">
              <w:rPr>
                <w:rFonts w:ascii="GHEA Grapalat" w:hAnsi="GHEA Grapalat"/>
                <w:sz w:val="16"/>
                <w:szCs w:val="16"/>
              </w:rPr>
              <w:lastRenderedPageBreak/>
              <w:t>тару для пищевых продуктов, отдельной порцией, от 900 грамм до 1,1 кг, без массы воды.ГОСТ 31962-2013 или аналогичный показателям ГОСТ.</w:t>
            </w:r>
            <w:r w:rsidRPr="00B34A8E">
              <w:rPr>
                <w:rFonts w:ascii="GHEA Grapalat" w:hAnsi="GHEA Grapalat"/>
                <w:sz w:val="16"/>
                <w:szCs w:val="16"/>
              </w:rPr>
              <w:br/>
              <w:t xml:space="preserve">Безопасность, маркировка и упаковка - общие обязательные условия для продукции, в соответствии с Положением «О безопасности мяса и мясной продукции» (ТС ТС 034/2013), принятым Решением Совета Евразийской экономической комиссии № 68 от 09.10.2013. Безопасность, упаковка и маркировка в соответствии с Решением Комиссии Таможенного союза от 09.12.2011 № </w:t>
            </w:r>
            <w:r w:rsidRPr="00B34A8E">
              <w:rPr>
                <w:rFonts w:ascii="GHEA Grapalat" w:hAnsi="GHEA Grapalat"/>
                <w:sz w:val="16"/>
                <w:szCs w:val="16"/>
              </w:rPr>
              <w:lastRenderedPageBreak/>
              <w:t xml:space="preserve">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w:t>
            </w:r>
            <w:r w:rsidRPr="00B34A8E">
              <w:rPr>
                <w:rFonts w:ascii="GHEA Grapalat" w:hAnsi="GHEA Grapalat"/>
                <w:sz w:val="16"/>
                <w:szCs w:val="16"/>
              </w:rPr>
              <w:lastRenderedPageBreak/>
              <w:t>16.08.2006. Его можно заморозить после получения.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B34A8E">
              <w:rPr>
                <w:rFonts w:ascii="GHEA Grapalat" w:hAnsi="GHEA Grapalat"/>
                <w:sz w:val="16"/>
                <w:szCs w:val="16"/>
              </w:rPr>
              <w:br/>
              <w:t xml:space="preserve">Признать, что мясные продукты, поставляемые в детские сады поставщиком (поставщиками), должны забиваться только на бойнях, а также организациях, имеющих договор с бойней, зарегистрированных в Инспекции по безопасности пищевых продуктов при Правительстве </w:t>
            </w:r>
            <w:r w:rsidRPr="00B34A8E">
              <w:rPr>
                <w:rFonts w:ascii="GHEA Grapalat" w:hAnsi="GHEA Grapalat"/>
                <w:sz w:val="16"/>
                <w:szCs w:val="16"/>
              </w:rPr>
              <w:lastRenderedPageBreak/>
              <w:t>Республики Армения.</w:t>
            </w:r>
            <w:r w:rsidRPr="00B34A8E">
              <w:rPr>
                <w:rFonts w:ascii="GHEA Grapalat" w:hAnsi="GHEA Grapalat"/>
                <w:sz w:val="16"/>
                <w:szCs w:val="16"/>
              </w:rPr>
              <w:br/>
              <w:t xml:space="preserve"> Отметим, что доставка должна осуществляться транспортными средствами, предназначенными для перевозки данного продовольствия, что, согласно сообщению начальника Государственной службы безопасности пищевых продуктов Министерства сельского хозяйства РА в 2017 г. «Об утверждении порядка выдачи санитарный паспорт на транспортные средства Согласно утвержденному графику они должны иметь санитарные паспорта.</w:t>
            </w:r>
            <w:r w:rsidRPr="00B34A8E">
              <w:rPr>
                <w:rFonts w:ascii="GHEA Grapalat" w:hAnsi="GHEA Grapalat"/>
                <w:sz w:val="16"/>
                <w:szCs w:val="16"/>
              </w:rPr>
              <w:br/>
              <w:t>Доставка осуществляется за счет поставщика по соответствующи</w:t>
            </w:r>
            <w:r w:rsidRPr="00B34A8E">
              <w:rPr>
                <w:rFonts w:ascii="GHEA Grapalat" w:hAnsi="GHEA Grapalat"/>
                <w:sz w:val="16"/>
                <w:szCs w:val="16"/>
              </w:rPr>
              <w:lastRenderedPageBreak/>
              <w:t>м адресам указанных детских садов.</w:t>
            </w:r>
            <w:r w:rsidRPr="00B34A8E">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2400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250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250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8</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15111120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Говядина</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 xml:space="preserve">"Говядина, пропорционально разделенная, мягкая, бескостная, охлажденная, жирная часть - до 20%, с развитой мускулатурой, выдерживаемая при температуре от 0°С до 4°С - не более 6 часов, I компост, поверхность замороженного </w:t>
            </w:r>
            <w:r w:rsidRPr="00B34A8E">
              <w:rPr>
                <w:rFonts w:ascii="GHEA Grapalat" w:hAnsi="GHEA Grapalat"/>
                <w:sz w:val="16"/>
                <w:szCs w:val="16"/>
              </w:rPr>
              <w:lastRenderedPageBreak/>
              <w:t>мяса Влажное, соотношение кости к мясу: 0% и 100% соответственно, упаковка в ящики: АСТ 342-2011 или аналог.</w:t>
            </w:r>
            <w:r w:rsidRPr="00B34A8E">
              <w:rPr>
                <w:rFonts w:ascii="GHEA Grapalat" w:hAnsi="GHEA Grapalat"/>
                <w:sz w:val="16"/>
                <w:szCs w:val="16"/>
              </w:rPr>
              <w:br/>
              <w:t xml:space="preserve">Безопасность, маркировка и упаковка - общие обязательные условия для продукции, в соответствии с Положением «О безопасности мяса и мясной продукции» (ТС ТС 034/2013), принятым Решением Совета Евразийской экономической комиссии № 68 от 09.10.2013. Безопасность, упаковка и маркировка в соответствии с Решением Комиссии Таможенного союза от 09.12.2011 № 880 «О безопасности пищевой продукции» (ТС </w:t>
            </w:r>
            <w:r w:rsidRPr="00B34A8E">
              <w:rPr>
                <w:rFonts w:ascii="GHEA Grapalat" w:hAnsi="GHEA Grapalat"/>
                <w:sz w:val="16"/>
                <w:szCs w:val="16"/>
              </w:rPr>
              <w:lastRenderedPageBreak/>
              <w:t>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w:t>
            </w:r>
            <w:r w:rsidRPr="00B34A8E">
              <w:rPr>
                <w:rFonts w:ascii="GHEA Grapalat" w:hAnsi="GHEA Grapalat"/>
                <w:sz w:val="16"/>
                <w:szCs w:val="16"/>
              </w:rPr>
              <w:br/>
              <w:t>Можно хранить в холодильнике после доставки;</w:t>
            </w:r>
            <w:r w:rsidRPr="00B34A8E">
              <w:rPr>
                <w:rFonts w:ascii="GHEA Grapalat" w:hAnsi="GHEA Grapalat"/>
                <w:sz w:val="16"/>
                <w:szCs w:val="16"/>
              </w:rPr>
              <w:br/>
            </w:r>
            <w:r w:rsidRPr="00B34A8E">
              <w:rPr>
                <w:rFonts w:ascii="GHEA Grapalat" w:hAnsi="GHEA Grapalat"/>
                <w:sz w:val="16"/>
                <w:szCs w:val="16"/>
              </w:rPr>
              <w:lastRenderedPageBreak/>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B34A8E">
              <w:rPr>
                <w:rFonts w:ascii="GHEA Grapalat" w:hAnsi="GHEA Grapalat"/>
                <w:sz w:val="16"/>
                <w:szCs w:val="16"/>
              </w:rPr>
              <w:br/>
              <w:t>Признать, что мясные продукты, поставляемые в детские сады поставщиком (поставщиками), должны забиваться только на бойнях, а также организациях, имеющих договор с бойней, зарегистрированных в Инспекции по безопасности пищевых продуктов при Правительстве Республики Армения.</w:t>
            </w:r>
            <w:r w:rsidRPr="00B34A8E">
              <w:rPr>
                <w:rFonts w:ascii="GHEA Grapalat" w:hAnsi="GHEA Grapalat"/>
                <w:sz w:val="16"/>
                <w:szCs w:val="16"/>
              </w:rPr>
              <w:br/>
              <w:t xml:space="preserve"> Отметим, что доставка должна </w:t>
            </w:r>
            <w:r w:rsidRPr="00B34A8E">
              <w:rPr>
                <w:rFonts w:ascii="GHEA Grapalat" w:hAnsi="GHEA Grapalat"/>
                <w:sz w:val="16"/>
                <w:szCs w:val="16"/>
              </w:rPr>
              <w:lastRenderedPageBreak/>
              <w:t>осуществляться транспортными средствами, предназначенными для перевозки данного продовольствия, что, согласно сообщению начальника Государственной службы безопасности пищевых продуктов Министерства сельского хозяйства РА в 2017 г. «Об утверждении порядка выдачи санитарный паспорт на транспортные средства Согласно утвержденному графику они должны иметь санитарные паспорта.</w:t>
            </w:r>
            <w:r w:rsidRPr="00B34A8E">
              <w:rPr>
                <w:rFonts w:ascii="GHEA Grapalat" w:hAnsi="GHEA Grapalat"/>
                <w:sz w:val="16"/>
                <w:szCs w:val="16"/>
              </w:rPr>
              <w:br/>
              <w:t xml:space="preserve">Указанный объем каждого товара является максимальным, он может быть уменьшен Покупателем с учетом фактического </w:t>
            </w:r>
            <w:r w:rsidRPr="00B34A8E">
              <w:rPr>
                <w:rFonts w:ascii="GHEA Grapalat" w:hAnsi="GHEA Grapalat"/>
                <w:sz w:val="16"/>
                <w:szCs w:val="16"/>
              </w:rPr>
              <w:lastRenderedPageBreak/>
              <w:t>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250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250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9</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03221100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Свекла /с 1 января по 1 июня/</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"Внешний вид: корни свежие, целые, без болезней, сухие, неповрежденные, без трещин и повреждений. Внутренняя структура: сердцевина сочная, темно-красная - разных оттенков.</w:t>
            </w:r>
            <w:r w:rsidRPr="00B34A8E">
              <w:rPr>
                <w:rFonts w:ascii="GHEA Grapalat" w:hAnsi="GHEA Grapalat"/>
                <w:sz w:val="16"/>
                <w:szCs w:val="16"/>
              </w:rPr>
              <w:br/>
              <w:t xml:space="preserve">Размер корней (при наибольшем поперечном диаметре) 7-10 см. Допускаются отклонения от указанных размеров и при механических повреждениях на глубину более 3 мм, не более 5 % от общей суммы. Количество земли, </w:t>
            </w:r>
            <w:r w:rsidRPr="00B34A8E">
              <w:rPr>
                <w:rFonts w:ascii="GHEA Grapalat" w:hAnsi="GHEA Grapalat"/>
                <w:sz w:val="16"/>
                <w:szCs w:val="16"/>
              </w:rPr>
              <w:lastRenderedPageBreak/>
              <w:t>прикрепленной к корням, составляет не более 1% от общего количества. ГОСТ 1722-85 или аналогичный.</w:t>
            </w:r>
            <w:r w:rsidRPr="00B34A8E">
              <w:rPr>
                <w:rFonts w:ascii="GHEA Grapalat" w:hAnsi="GHEA Grapalat"/>
                <w:sz w:val="16"/>
                <w:szCs w:val="16"/>
              </w:rPr>
              <w:br/>
              <w:t xml:space="preserve"> Безопасность и упаковка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16 августа 2011 года № 769 «О безопасности упаковки» ТС ТС 005/2011) технических регламентов .</w:t>
            </w:r>
            <w:r w:rsidRPr="00B34A8E">
              <w:rPr>
                <w:rFonts w:ascii="GHEA Grapalat" w:hAnsi="GHEA Grapalat"/>
                <w:sz w:val="16"/>
                <w:szCs w:val="16"/>
              </w:rPr>
              <w:br/>
              <w:t xml:space="preserve"> Доставка осуществляется не реже двух раз в месяц. Конкретный день доставки определяется Покупателем </w:t>
            </w:r>
            <w:r w:rsidRPr="00B34A8E">
              <w:rPr>
                <w:rFonts w:ascii="GHEA Grapalat" w:hAnsi="GHEA Grapalat"/>
                <w:sz w:val="16"/>
                <w:szCs w:val="16"/>
              </w:rPr>
              <w:lastRenderedPageBreak/>
              <w:t>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20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10</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15863200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Чай</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"Байхатей черный, с крупными листьями или гранулированный, фасованный в мягкие или полутвердые пакеты, фабричные, содержащие по 100-250 г, букет качественный и первых сортов.</w:t>
            </w:r>
            <w:r w:rsidRPr="00B34A8E">
              <w:rPr>
                <w:rFonts w:ascii="GHEA Grapalat" w:hAnsi="GHEA Grapalat"/>
                <w:sz w:val="16"/>
                <w:szCs w:val="16"/>
              </w:rPr>
              <w:br/>
              <w:t xml:space="preserve">Безопасность, маркировка и упаковка пищевых продуктов подлежат оценке соответствия в соответствии с Решением Комиссии Таможенного союза от 9 декабря 2011 г. № 880 «О безопасности пищевой продукции» (ТС ТС 021/2011) и Решением </w:t>
            </w:r>
            <w:r w:rsidRPr="00B34A8E">
              <w:rPr>
                <w:rFonts w:ascii="GHEA Grapalat" w:hAnsi="GHEA Grapalat"/>
                <w:sz w:val="16"/>
                <w:szCs w:val="16"/>
              </w:rPr>
              <w:lastRenderedPageBreak/>
              <w:t>Комиссии Таможенного союза от 9 декабря 2011 г. «О маркировке пищевых продуктов». (ТС ТС 022/2011), утв. постановлением № 881, и о техническом регламенте Таможенного союза «О безопасности упаковки» (ТС ТС 005/2011), утв. постановлением Комиссии Таможенного союза от 16 августа 2011 г. № 769.</w:t>
            </w:r>
            <w:r w:rsidRPr="00B34A8E">
              <w:rPr>
                <w:rFonts w:ascii="GHEA Grapalat" w:hAnsi="GHEA Grapalat"/>
                <w:sz w:val="16"/>
                <w:szCs w:val="16"/>
              </w:rPr>
              <w:br/>
              <w:t>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11</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03221410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Капуста /с 1 января по 1 июня/</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"Капуста 45% - ранняя, 55% - средняя</w:t>
            </w:r>
            <w:r w:rsidRPr="00B34A8E">
              <w:rPr>
                <w:rFonts w:ascii="GHEA Grapalat" w:hAnsi="GHEA Grapalat"/>
                <w:sz w:val="16"/>
                <w:szCs w:val="16"/>
              </w:rPr>
              <w:br/>
              <w:t xml:space="preserve">Внешний вид: кочаны свежие, целые, чистые, без болезней, полностью сформированные, не проросшие, с характерными для данного ботанического вида цветом, формой, вкусом и запахом, без побочного запаха и привкуса. Кочаны не должны быть повреждены сельскохозяйственными вредителями, не должны иметь избыточной внешней влаги, должны быть плотными или слегка плотными, но не ломкими, ранней капустой с разной степенью ломкости. Степень очистки кочана: Кочаны должны быть очищены до поверхности с </w:t>
            </w:r>
            <w:r w:rsidRPr="00B34A8E">
              <w:rPr>
                <w:rFonts w:ascii="GHEA Grapalat" w:hAnsi="GHEA Grapalat"/>
                <w:sz w:val="16"/>
                <w:szCs w:val="16"/>
              </w:rPr>
              <w:lastRenderedPageBreak/>
              <w:t>крепкими зелеными и белыми листьями, кочаны должны быть очищены от лепестков роз и непригодных к употреблению листьев. Вес очищенных кочанов 2-5 кг. ГОСТ 28373-94 или аналог.</w:t>
            </w:r>
            <w:r w:rsidRPr="00B34A8E">
              <w:rPr>
                <w:rFonts w:ascii="GHEA Grapalat" w:hAnsi="GHEA Grapalat"/>
                <w:sz w:val="16"/>
                <w:szCs w:val="16"/>
              </w:rPr>
              <w:br/>
              <w:t>Безопасность и упаковка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16 августа 2011 года № 769 «О безопасности упаковки» ТС ТС 005/2011) технических регламентов .</w:t>
            </w:r>
            <w:r w:rsidRPr="00B34A8E">
              <w:rPr>
                <w:rFonts w:ascii="GHEA Grapalat" w:hAnsi="GHEA Grapalat"/>
                <w:sz w:val="16"/>
                <w:szCs w:val="16"/>
              </w:rPr>
              <w:br/>
              <w:t xml:space="preserve"> Доставка осуществляется не реже одного </w:t>
            </w:r>
            <w:r w:rsidRPr="00B34A8E">
              <w:rPr>
                <w:rFonts w:ascii="GHEA Grapalat" w:hAnsi="GHEA Grapalat"/>
                <w:sz w:val="16"/>
                <w:szCs w:val="16"/>
              </w:rPr>
              <w:lastRenderedPageBreak/>
              <w:t>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360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200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12</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15331161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Лук</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"Свежие, сладкие, отборного сорта, разделенные посередине на две части, диаметром не менее 6-7 см.</w:t>
            </w:r>
            <w:r w:rsidRPr="00B34A8E">
              <w:rPr>
                <w:rFonts w:ascii="GHEA Grapalat" w:hAnsi="GHEA Grapalat"/>
                <w:sz w:val="16"/>
                <w:szCs w:val="16"/>
              </w:rPr>
              <w:br/>
              <w:t xml:space="preserve">Безопасность и упаковка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16 августа 2011 года № 769 «О безопасности </w:t>
            </w:r>
            <w:r w:rsidRPr="00B34A8E">
              <w:rPr>
                <w:rFonts w:ascii="GHEA Grapalat" w:hAnsi="GHEA Grapalat"/>
                <w:sz w:val="16"/>
                <w:szCs w:val="16"/>
              </w:rPr>
              <w:lastRenderedPageBreak/>
              <w:t>упаковки» ТС ТС 005/2011) технических регламентов .</w:t>
            </w:r>
            <w:r w:rsidRPr="00B34A8E">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280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13</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15511200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Молоко</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Молоко коровье чистое пастеризованное жирностью 3,2%, кислотностью не более 21Т, ГОСТ 13277-79 или аналог.</w:t>
            </w:r>
            <w:r w:rsidRPr="00B34A8E">
              <w:rPr>
                <w:rFonts w:ascii="GHEA Grapalat" w:hAnsi="GHEA Grapalat"/>
                <w:sz w:val="16"/>
                <w:szCs w:val="16"/>
              </w:rPr>
              <w:br/>
              <w:t xml:space="preserve">Безопасность, маркировка и упаковка в картонную тару. Общие обязательные условия на продукт, согласно соответствующему решению Совета Евразийской </w:t>
            </w:r>
            <w:r w:rsidRPr="00B34A8E">
              <w:rPr>
                <w:rFonts w:ascii="GHEA Grapalat" w:hAnsi="GHEA Grapalat"/>
                <w:sz w:val="16"/>
                <w:szCs w:val="16"/>
              </w:rPr>
              <w:lastRenderedPageBreak/>
              <w:t xml:space="preserve">экономической комиссии № 67 от 9 октября 2013 г. «О безопасности молока и молочной продукции» (ТС ТС 033/2013).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w:t>
            </w:r>
            <w:r w:rsidRPr="00B34A8E">
              <w:rPr>
                <w:rFonts w:ascii="GHEA Grapalat" w:hAnsi="GHEA Grapalat"/>
                <w:sz w:val="16"/>
                <w:szCs w:val="16"/>
              </w:rPr>
              <w:lastRenderedPageBreak/>
              <w:t>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 Маркировка: читаемая.</w:t>
            </w:r>
            <w:r w:rsidRPr="00B34A8E">
              <w:rPr>
                <w:rFonts w:ascii="GHEA Grapalat" w:hAnsi="GHEA Grapalat"/>
                <w:sz w:val="16"/>
                <w:szCs w:val="16"/>
              </w:rPr>
              <w:br/>
              <w:t xml:space="preserve">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литр</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14</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03142510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Куриные яйца</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 xml:space="preserve">"Класс 02; Яичная таблица, рассортированная по массе </w:t>
            </w:r>
            <w:r w:rsidRPr="00B34A8E">
              <w:rPr>
                <w:rFonts w:ascii="GHEA Grapalat" w:hAnsi="GHEA Grapalat"/>
                <w:sz w:val="16"/>
                <w:szCs w:val="16"/>
              </w:rPr>
              <w:lastRenderedPageBreak/>
              <w:t>одного яйца, срок годности 25 суток, АСТ 182-2012 или аналогичный.</w:t>
            </w:r>
            <w:r w:rsidRPr="00B34A8E">
              <w:rPr>
                <w:rFonts w:ascii="GHEA Grapalat" w:hAnsi="GHEA Grapalat"/>
                <w:sz w:val="16"/>
                <w:szCs w:val="16"/>
              </w:rPr>
              <w:br/>
              <w:t xml:space="preserve">Общие обязательные условия для товара: безопасность, упаковка и маркировка, в соответствии с решением Комиссии Таможенного союза №880 от 09.12.2011 «О безопасности пищевой продукции» (ТС ТС 021/2011), Комиссия Таможенного союза №881 от 9 декабря 2011 г. «Пищевая продукция в части ее маркировки», принятых решением (ТС ТС 022/2011), Положением Комиссии Таможенного союза от 16 августа 2011 г. № 769 «О безопасности упаковки» (ТС </w:t>
            </w:r>
            <w:r w:rsidRPr="00B34A8E">
              <w:rPr>
                <w:rFonts w:ascii="GHEA Grapalat" w:hAnsi="GHEA Grapalat"/>
                <w:sz w:val="16"/>
                <w:szCs w:val="16"/>
              </w:rPr>
              <w:lastRenderedPageBreak/>
              <w:t>ТС 005/2011 ) и Пищевая ценность куриных яиц ГОСТ 182-2012. Маркировка: читаемая.</w:t>
            </w:r>
            <w:r w:rsidRPr="00B34A8E">
              <w:rPr>
                <w:rFonts w:ascii="GHEA Grapalat" w:hAnsi="GHEA Grapalat"/>
                <w:sz w:val="16"/>
                <w:szCs w:val="16"/>
              </w:rPr>
              <w:br/>
              <w:t>Срок годности не менее 90%.</w:t>
            </w:r>
            <w:r w:rsidRPr="00B34A8E">
              <w:rPr>
                <w:rFonts w:ascii="GHEA Grapalat" w:hAnsi="GHEA Grapalat"/>
                <w:sz w:val="16"/>
                <w:szCs w:val="16"/>
              </w:rPr>
              <w:br/>
              <w:t xml:space="preserve">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шт</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85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lastRenderedPageBreak/>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1200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15</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15332412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Изюм</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Упаковка: не более 5 кг.Из винограда заводской переработки, без косточки, хранящегося при температуре от 5 С до 25 С при влажности не более 70%.Упаковка: полиэтиленовый пищевой пакет с соответствующей маркировкой.</w:t>
            </w:r>
            <w:r w:rsidRPr="00B34A8E">
              <w:rPr>
                <w:rFonts w:ascii="GHEA Grapalat" w:hAnsi="GHEA Grapalat"/>
                <w:sz w:val="16"/>
                <w:szCs w:val="16"/>
              </w:rPr>
              <w:br/>
            </w:r>
            <w:r w:rsidRPr="00B34A8E">
              <w:rPr>
                <w:rFonts w:ascii="GHEA Grapalat" w:hAnsi="GHEA Grapalat"/>
                <w:sz w:val="16"/>
                <w:szCs w:val="16"/>
              </w:rPr>
              <w:lastRenderedPageBreak/>
              <w:t xml:space="preserve"> Безопасность, маркировка и упаковка пищевых продуктов подлежат оценке соответствия в соответствии с Решением Комиссии Таможенного союза от 9 декабря 2011 г. № 880 «О безопасности пищевой продукции» (ТС ТС 021/2011) и Решением Комиссии Таможенного союза от 9 декабря 2011 г. «О маркировке пищевых продуктов». (ТС ТС 022/2011), утв. постановлением № 881, и о техническом регламенте Таможенного союза «О безопасности упаковки» (ТС ТС 005/2011), утв. постановлением Комиссии Таможенного </w:t>
            </w:r>
            <w:r w:rsidRPr="00B34A8E">
              <w:rPr>
                <w:rFonts w:ascii="GHEA Grapalat" w:hAnsi="GHEA Grapalat"/>
                <w:sz w:val="16"/>
                <w:szCs w:val="16"/>
              </w:rPr>
              <w:lastRenderedPageBreak/>
              <w:t>союза от 16 августа 2011 г. № 769. Разборчивая маркировка.</w:t>
            </w:r>
            <w:r w:rsidRPr="00B34A8E">
              <w:rPr>
                <w:rFonts w:ascii="GHEA Grapalat" w:hAnsi="GHEA Grapalat"/>
                <w:sz w:val="16"/>
                <w:szCs w:val="16"/>
              </w:rPr>
              <w:br/>
              <w:t xml:space="preserve"> 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5</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16</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15551600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Йогурт 3</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Йогурт по АСТ 120-2005 или аналог этому стандарту -140) ОТ, упаковка: 1 кг: фольга оловянная, герметично закрытая, и прозрачный корж, крышка одноразовая.</w:t>
            </w:r>
            <w:r w:rsidRPr="00B34A8E">
              <w:rPr>
                <w:rFonts w:ascii="GHEA Grapalat" w:hAnsi="GHEA Grapalat"/>
                <w:sz w:val="16"/>
                <w:szCs w:val="16"/>
              </w:rPr>
              <w:br/>
              <w:t xml:space="preserve">Безопасность, маркировка и упаковка - общие обязательные условия для продукта, согласно </w:t>
            </w:r>
            <w:r w:rsidRPr="00B34A8E">
              <w:rPr>
                <w:rFonts w:ascii="GHEA Grapalat" w:hAnsi="GHEA Grapalat"/>
                <w:sz w:val="16"/>
                <w:szCs w:val="16"/>
              </w:rPr>
              <w:lastRenderedPageBreak/>
              <w:t xml:space="preserve">соответствующему решению Совета Евразийской экономической комиссии от 9 октября 2013 г. № 67 «О безопасности молока и молочной продукции» (ТС ТС 033/ 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w:t>
            </w:r>
            <w:r w:rsidRPr="00B34A8E">
              <w:rPr>
                <w:rFonts w:ascii="GHEA Grapalat" w:hAnsi="GHEA Grapalat"/>
                <w:sz w:val="16"/>
                <w:szCs w:val="16"/>
              </w:rPr>
              <w:lastRenderedPageBreak/>
              <w:t>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утв. Решением № 769 от 16 августа 2006 г. Маркировка: разборчивая.</w:t>
            </w:r>
            <w:r w:rsidRPr="00B34A8E">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B34A8E">
              <w:rPr>
                <w:rFonts w:ascii="GHEA Grapalat" w:hAnsi="GHEA Grapalat"/>
                <w:sz w:val="16"/>
                <w:szCs w:val="16"/>
              </w:rPr>
              <w:br/>
              <w:t xml:space="preserve">Доставка </w:t>
            </w:r>
            <w:r w:rsidRPr="00B34A8E">
              <w:rPr>
                <w:rFonts w:ascii="GHEA Grapalat" w:hAnsi="GHEA Grapalat"/>
                <w:sz w:val="16"/>
                <w:szCs w:val="16"/>
              </w:rPr>
              <w:lastRenderedPageBreak/>
              <w:t>осуществляется за счет поставщика в соответствующие детские сады по указанным адресам посредством:</w:t>
            </w:r>
            <w:r w:rsidRPr="00B34A8E">
              <w:rPr>
                <w:rFonts w:ascii="GHEA Grapalat" w:hAnsi="GHEA Grapalat"/>
                <w:sz w:val="16"/>
                <w:szCs w:val="16"/>
              </w:rPr>
              <w:br/>
              <w:t>* Для пищевых продуктов, определенных указанным решением.</w:t>
            </w:r>
            <w:r w:rsidRPr="00B34A8E">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530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200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17</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15542100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творог</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 xml:space="preserve">Творог коровий чистый, жирность 9%, кислотность 210-240°Т, расфасованный в </w:t>
            </w:r>
            <w:r w:rsidRPr="00B34A8E">
              <w:rPr>
                <w:rFonts w:ascii="GHEA Grapalat" w:hAnsi="GHEA Grapalat"/>
                <w:sz w:val="16"/>
                <w:szCs w:val="16"/>
              </w:rPr>
              <w:lastRenderedPageBreak/>
              <w:t xml:space="preserve">потребительскую тару с оловянной фольгой, не более 0,5 кг и 1 кг, герметически укупоренную, к ней прилагается прозрачная одноразовая крышка Безопасность и маркировка - на продукте Общие сведения обязательные условия, представленные согласно соответствующему решению Совета Евразийской экономической комиссии № 67 от 9 октября 2013 г. «О безопасности молока и молочной продукции» (ТС ТС 033/2013) Безопасность, упаковка и маркировка согласно Комиссия Таможенного союза 09 декабря 2011 г. О безопасности пищевой </w:t>
            </w:r>
            <w:r w:rsidRPr="00B34A8E">
              <w:rPr>
                <w:rFonts w:ascii="GHEA Grapalat" w:hAnsi="GHEA Grapalat"/>
                <w:sz w:val="16"/>
                <w:szCs w:val="16"/>
              </w:rPr>
              <w:lastRenderedPageBreak/>
              <w:t>продукции (ТС ТС 021/2011) принято Постановлением № 880 «Пищевая продукция о ее маркировке» (ТС ТС 022/2011), принято Постановлением Комиссии Таможенного союза № 881 9 декабря 2011 г., Совета Евразийской экономической комиссии Утверждено решением № 58 от 20 июля 2012 г. "Безопасность пищевых добавок, ароматизаторов и технологических вспомогательных средств" Требования к Маркировка: читаемая.</w:t>
            </w:r>
            <w:r w:rsidRPr="00B34A8E">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w:t>
            </w:r>
            <w:r w:rsidRPr="00B34A8E">
              <w:rPr>
                <w:rFonts w:ascii="GHEA Grapalat" w:hAnsi="GHEA Grapalat"/>
                <w:sz w:val="16"/>
                <w:szCs w:val="16"/>
              </w:rPr>
              <w:lastRenderedPageBreak/>
              <w:t>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r w:rsidR="00B34A8E" w:rsidTr="00B34A8E">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18</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03222128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яблоки</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«Яблоки свежие I группы плодов различных сортов Армении, разделенные посередине на две части, диаметром не менее 50-75 мм, без повреждений кожуры, дырок и следов града не более 2 см, ГОСТ 21122-75 или эквивалент.</w:t>
            </w:r>
            <w:r w:rsidRPr="00B34A8E">
              <w:rPr>
                <w:rFonts w:ascii="GHEA Grapalat" w:hAnsi="GHEA Grapalat"/>
                <w:sz w:val="16"/>
                <w:szCs w:val="16"/>
              </w:rPr>
              <w:br/>
              <w:t xml:space="preserve">Безопасность и упаковка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16 августа 2011 года </w:t>
            </w:r>
            <w:r w:rsidRPr="00B34A8E">
              <w:rPr>
                <w:rFonts w:ascii="GHEA Grapalat" w:hAnsi="GHEA Grapalat"/>
                <w:sz w:val="16"/>
                <w:szCs w:val="16"/>
              </w:rPr>
              <w:lastRenderedPageBreak/>
              <w:t>№ 769 «О безопасности упаковки» ТС ТС 005/2011) технических регламентов .</w:t>
            </w:r>
            <w:r w:rsidRPr="00B34A8E">
              <w:rPr>
                <w:rFonts w:ascii="GHEA Grapalat" w:hAnsi="GHEA Grapalat"/>
                <w:sz w:val="16"/>
                <w:szCs w:val="16"/>
              </w:rPr>
              <w:br/>
              <w:t>Поставки этого яблока в июне-августе не планируются.</w:t>
            </w:r>
            <w:r w:rsidRPr="00B34A8E">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Ереван, Нор Норк</w:t>
            </w:r>
            <w:r w:rsidRPr="00B34A8E">
              <w:rPr>
                <w:rFonts w:ascii="Calibri" w:hAnsi="Calibri" w:cs="Calibri"/>
                <w:sz w:val="16"/>
                <w:szCs w:val="16"/>
              </w:rPr>
              <w:t> </w:t>
            </w:r>
            <w:r w:rsidRPr="00B34A8E">
              <w:rPr>
                <w:rFonts w:ascii="GHEA Grapalat" w:hAnsi="GHEA Grapalat"/>
                <w:sz w:val="16"/>
                <w:szCs w:val="16"/>
              </w:rPr>
              <w:t xml:space="preserve"> </w:t>
            </w:r>
            <w:r w:rsidRPr="00B34A8E">
              <w:rPr>
                <w:rFonts w:ascii="GHEA Grapalat" w:hAnsi="GHEA Grapalat" w:cs="GHEA Grapalat"/>
                <w:sz w:val="16"/>
                <w:szCs w:val="16"/>
              </w:rPr>
              <w:t>улица</w:t>
            </w:r>
            <w:r w:rsidRPr="00B34A8E">
              <w:rPr>
                <w:rFonts w:ascii="GHEA Grapalat" w:hAnsi="GHEA Grapalat"/>
                <w:sz w:val="16"/>
                <w:szCs w:val="16"/>
              </w:rPr>
              <w:t xml:space="preserve"> </w:t>
            </w:r>
            <w:r w:rsidRPr="00B34A8E">
              <w:rPr>
                <w:rFonts w:ascii="GHEA Grapalat" w:hAnsi="GHEA Grapalat" w:cs="GHEA Grapalat"/>
                <w:sz w:val="16"/>
                <w:szCs w:val="16"/>
              </w:rPr>
              <w:t>Шопрона</w:t>
            </w:r>
            <w:r w:rsidRPr="00B34A8E">
              <w:rPr>
                <w:rFonts w:ascii="GHEA Grapalat" w:hAnsi="GHEA Grapalat"/>
                <w:sz w:val="16"/>
                <w:szCs w:val="16"/>
              </w:rPr>
              <w:t xml:space="preserve"> 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150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4A8E" w:rsidRPr="00B34A8E" w:rsidRDefault="00B34A8E" w:rsidP="00B34A8E">
            <w:pPr>
              <w:widowControl w:val="0"/>
              <w:jc w:val="center"/>
              <w:rPr>
                <w:rFonts w:ascii="GHEA Grapalat" w:hAnsi="GHEA Grapalat"/>
                <w:sz w:val="16"/>
                <w:szCs w:val="16"/>
              </w:rPr>
            </w:pPr>
            <w:r w:rsidRPr="00B34A8E">
              <w:rPr>
                <w:rFonts w:ascii="GHEA Grapalat" w:hAnsi="GHEA Grapalat"/>
                <w:sz w:val="16"/>
                <w:szCs w:val="16"/>
              </w:rPr>
              <w:t>31.03.2022г.</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22"/>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E67FD5">
        <w:trPr>
          <w:trHeight w:val="305"/>
          <w:jc w:val="center"/>
        </w:trPr>
        <w:tc>
          <w:tcPr>
            <w:tcW w:w="15903"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67FD5">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23"/>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AB4EAB">
        <w:trPr>
          <w:trHeight w:val="40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A24" w:rsidRDefault="00B71A24">
      <w:r>
        <w:separator/>
      </w:r>
    </w:p>
  </w:endnote>
  <w:endnote w:type="continuationSeparator" w:id="0">
    <w:p w:rsidR="00B71A24" w:rsidRDefault="00B7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DE4310" w:rsidRPr="00C861E9" w:rsidRDefault="00DE4310">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E1FF6">
          <w:rPr>
            <w:rFonts w:ascii="GHEA Grapalat" w:hAnsi="GHEA Grapalat"/>
            <w:noProof/>
            <w:sz w:val="24"/>
            <w:szCs w:val="24"/>
          </w:rPr>
          <w:t>87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A24" w:rsidRDefault="00B71A24">
      <w:r>
        <w:separator/>
      </w:r>
    </w:p>
  </w:footnote>
  <w:footnote w:type="continuationSeparator" w:id="0">
    <w:p w:rsidR="00B71A24" w:rsidRDefault="00B71A24">
      <w:r>
        <w:continuationSeparator/>
      </w:r>
    </w:p>
  </w:footnote>
  <w:footnote w:id="1">
    <w:p w:rsidR="00DE4310" w:rsidRPr="008842CE" w:rsidRDefault="00DE4310"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E4310" w:rsidRPr="000811C1" w:rsidRDefault="00DE4310">
      <w:pPr>
        <w:pStyle w:val="FootnoteText"/>
        <w:rPr>
          <w:lang w:val="af-ZA"/>
        </w:rPr>
      </w:pPr>
    </w:p>
  </w:footnote>
  <w:footnote w:id="2">
    <w:p w:rsidR="00DE4310" w:rsidRPr="008E4439" w:rsidRDefault="00DE4310"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DE4310" w:rsidRPr="000811C1" w:rsidRDefault="00DE4310" w:rsidP="0027573B">
      <w:pPr>
        <w:pStyle w:val="FootnoteText"/>
        <w:rPr>
          <w:rFonts w:ascii="Sylfaen" w:hAnsi="Sylfaen"/>
          <w:sz w:val="18"/>
          <w:szCs w:val="18"/>
        </w:rPr>
      </w:pPr>
    </w:p>
  </w:footnote>
  <w:footnote w:id="3">
    <w:p w:rsidR="00DE4310" w:rsidRPr="00A31673" w:rsidRDefault="00DE431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DE4310" w:rsidRPr="008416BA" w:rsidRDefault="00DE4310"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DE4310" w:rsidRDefault="00DE4310" w:rsidP="006B3E56">
      <w:pPr>
        <w:jc w:val="both"/>
      </w:pPr>
    </w:p>
    <w:p w:rsidR="00DE4310" w:rsidRPr="008B70EB" w:rsidRDefault="00DE4310"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E4310" w:rsidRPr="008B70EB" w:rsidRDefault="00DE4310"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DE4310" w:rsidRPr="008B70EB" w:rsidRDefault="00DE4310"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DE4310" w:rsidRDefault="00DE4310" w:rsidP="00637230">
      <w:pPr>
        <w:jc w:val="both"/>
        <w:rPr>
          <w:rFonts w:asciiTheme="minorHAnsi" w:hAnsiTheme="minorHAnsi"/>
          <w:lang w:val="af-ZA"/>
        </w:rPr>
      </w:pPr>
    </w:p>
  </w:footnote>
  <w:footnote w:id="5">
    <w:p w:rsidR="00DE4310" w:rsidRPr="00DC619D" w:rsidRDefault="00DE4310"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rsidR="00DE4310" w:rsidRPr="00D3436F" w:rsidRDefault="00DE431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DE4310" w:rsidRPr="00D3436F" w:rsidRDefault="00DE4310">
      <w:pPr>
        <w:pStyle w:val="FootnoteText"/>
        <w:rPr>
          <w:lang w:val="es-ES"/>
        </w:rPr>
      </w:pPr>
    </w:p>
  </w:footnote>
  <w:footnote w:id="7">
    <w:p w:rsidR="00DE4310" w:rsidRPr="008842CE" w:rsidRDefault="00DE4310"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E4310" w:rsidRPr="008842CE" w:rsidRDefault="00DE4310" w:rsidP="003D2FE2">
      <w:pPr>
        <w:pStyle w:val="FootnoteText"/>
        <w:jc w:val="both"/>
        <w:rPr>
          <w:rFonts w:ascii="GHEA Grapalat" w:hAnsi="GHEA Grapalat"/>
        </w:rPr>
      </w:pPr>
    </w:p>
  </w:footnote>
  <w:footnote w:id="8">
    <w:p w:rsidR="00DE4310" w:rsidRPr="008842CE" w:rsidRDefault="00DE4310" w:rsidP="003D2FE2">
      <w:pPr>
        <w:pStyle w:val="FootnoteText"/>
        <w:jc w:val="both"/>
      </w:pPr>
    </w:p>
  </w:footnote>
  <w:footnote w:id="9">
    <w:p w:rsidR="00DE4310" w:rsidRPr="008842CE" w:rsidRDefault="00DE4310"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E4310" w:rsidRPr="008842CE" w:rsidRDefault="00DE4310" w:rsidP="000A214C">
      <w:pPr>
        <w:pStyle w:val="FootnoteText"/>
        <w:jc w:val="both"/>
        <w:rPr>
          <w:rFonts w:ascii="GHEA Grapalat" w:hAnsi="GHEA Grapalat"/>
        </w:rPr>
      </w:pPr>
    </w:p>
  </w:footnote>
  <w:footnote w:id="10">
    <w:p w:rsidR="00DE4310" w:rsidRPr="008842CE" w:rsidRDefault="00DE4310" w:rsidP="000A214C">
      <w:pPr>
        <w:pStyle w:val="FootnoteText"/>
        <w:jc w:val="both"/>
      </w:pPr>
    </w:p>
  </w:footnote>
  <w:footnote w:id="11">
    <w:p w:rsidR="00DE4310" w:rsidRPr="008842CE" w:rsidRDefault="00DE4310"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rsidR="00DE4310" w:rsidRPr="00D3436F" w:rsidRDefault="00DE4310"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3">
    <w:p w:rsidR="00DE4310" w:rsidRPr="008842CE" w:rsidRDefault="00DE4310"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DE4310" w:rsidRPr="00D3436F" w:rsidRDefault="00DE4310">
      <w:pPr>
        <w:pStyle w:val="FootnoteText"/>
        <w:rPr>
          <w:lang w:val="hy-AM"/>
        </w:rPr>
      </w:pPr>
    </w:p>
  </w:footnote>
  <w:footnote w:id="14">
    <w:p w:rsidR="00DE4310" w:rsidRPr="008842CE" w:rsidRDefault="00DE4310"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DE4310" w:rsidRPr="00E85250" w:rsidRDefault="00DE4310" w:rsidP="00D90640">
      <w:pPr>
        <w:widowControl w:val="0"/>
        <w:spacing w:after="160" w:line="360" w:lineRule="auto"/>
        <w:ind w:firstLine="709"/>
        <w:jc w:val="both"/>
        <w:rPr>
          <w:rFonts w:ascii="GHEA Grapalat" w:hAnsi="GHEA Grapalat"/>
          <w:lang w:val="hy-AM"/>
        </w:rPr>
      </w:pPr>
    </w:p>
    <w:p w:rsidR="00DE4310" w:rsidRPr="00D3436F" w:rsidRDefault="00DE4310">
      <w:pPr>
        <w:pStyle w:val="FootnoteText"/>
        <w:rPr>
          <w:lang w:val="hy-AM"/>
        </w:rPr>
      </w:pPr>
    </w:p>
  </w:footnote>
  <w:footnote w:id="15">
    <w:p w:rsidR="00DE4310" w:rsidRPr="00402BC3" w:rsidRDefault="00DE4310"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DE4310" w:rsidRPr="00552088" w:rsidRDefault="00DE4310"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E4310" w:rsidRPr="00D3436F" w:rsidRDefault="00DE4310">
      <w:pPr>
        <w:pStyle w:val="FootnoteText"/>
        <w:rPr>
          <w:lang w:val="hy-AM"/>
        </w:rPr>
      </w:pPr>
    </w:p>
  </w:footnote>
  <w:footnote w:id="16">
    <w:p w:rsidR="00DE4310" w:rsidRPr="008842CE" w:rsidRDefault="00DE4310"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DE4310" w:rsidRPr="00D3436F" w:rsidRDefault="00DE4310">
      <w:pPr>
        <w:pStyle w:val="FootnoteText"/>
        <w:rPr>
          <w:lang w:val="hy-AM"/>
        </w:rPr>
      </w:pPr>
    </w:p>
  </w:footnote>
  <w:footnote w:id="17">
    <w:p w:rsidR="00DE4310" w:rsidRPr="00D3436F" w:rsidRDefault="00DE4310"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rsidR="00DE4310" w:rsidRPr="008842CE" w:rsidRDefault="00DE4310"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E4310" w:rsidRPr="00D3436F" w:rsidRDefault="00DE4310">
      <w:pPr>
        <w:pStyle w:val="FootnoteText"/>
        <w:rPr>
          <w:lang w:val="hy-AM"/>
        </w:rPr>
      </w:pPr>
    </w:p>
  </w:footnote>
  <w:footnote w:id="19">
    <w:p w:rsidR="00DE4310" w:rsidRPr="00E861BF" w:rsidRDefault="00DE4310"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0">
    <w:p w:rsidR="00DE4310" w:rsidRPr="00C84B20" w:rsidRDefault="00DE4310" w:rsidP="00B64ECA">
      <w:pPr>
        <w:pStyle w:val="FootnoteText"/>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DE4310" w:rsidRDefault="00DE4310"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DE4310" w:rsidRPr="00E861BF" w:rsidRDefault="00DE4310"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1">
    <w:p w:rsidR="00DE4310" w:rsidRPr="00E861BF" w:rsidRDefault="00DE4310"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2">
    <w:p w:rsidR="00DE4310" w:rsidRPr="008842CE" w:rsidRDefault="00DE4310"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3">
    <w:p w:rsidR="00DE4310" w:rsidRPr="008842CE" w:rsidRDefault="00DE4310"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639"/>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B37"/>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56F"/>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4A8E"/>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A24"/>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1FF6"/>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8CA"/>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4310"/>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ACE"/>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0CC7AFA-96BB-4E5E-AB1E-953B25D69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33393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626090">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08C9C-A79E-419D-A2EA-0EC89A06F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1676</TotalTime>
  <Pages>144</Pages>
  <Words>23559</Words>
  <Characters>134288</Characters>
  <Application>Microsoft Office Word</Application>
  <DocSecurity>0</DocSecurity>
  <Lines>1119</Lines>
  <Paragraphs>315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157532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954</cp:revision>
  <cp:lastPrinted>2018-02-16T07:12:00Z</cp:lastPrinted>
  <dcterms:created xsi:type="dcterms:W3CDTF">2019-10-28T07:04:00Z</dcterms:created>
  <dcterms:modified xsi:type="dcterms:W3CDTF">2022-02-15T12:16:00Z</dcterms:modified>
</cp:coreProperties>
</file>